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CDC" w:rsidRDefault="00182CDC" w:rsidP="00182CDC">
      <w:pPr>
        <w:spacing w:after="0" w:line="240" w:lineRule="auto"/>
        <w:ind w:left="5387"/>
        <w:jc w:val="both"/>
        <w:rPr>
          <w:rFonts w:ascii="Times New Roman" w:hAnsi="Times New Roman"/>
          <w:sz w:val="28"/>
          <w:szCs w:val="28"/>
        </w:rPr>
      </w:pPr>
      <w:bookmarkStart w:id="0" w:name="_Hlk121417674"/>
      <w:r>
        <w:rPr>
          <w:rFonts w:ascii="Times New Roman" w:hAnsi="Times New Roman"/>
          <w:sz w:val="28"/>
          <w:szCs w:val="28"/>
        </w:rPr>
        <w:t>УТВЕРЖДЕН</w:t>
      </w:r>
    </w:p>
    <w:p w:rsidR="00182CDC" w:rsidRDefault="00182CDC" w:rsidP="00182CDC">
      <w:pPr>
        <w:spacing w:after="0" w:line="240" w:lineRule="auto"/>
        <w:ind w:left="5387"/>
        <w:jc w:val="both"/>
        <w:rPr>
          <w:rFonts w:ascii="Times New Roman" w:hAnsi="Times New Roman"/>
          <w:sz w:val="28"/>
          <w:szCs w:val="28"/>
        </w:rPr>
      </w:pPr>
      <w:r>
        <w:rPr>
          <w:rFonts w:ascii="Times New Roman" w:hAnsi="Times New Roman"/>
          <w:sz w:val="28"/>
          <w:szCs w:val="28"/>
        </w:rPr>
        <w:t>решением Комитета</w:t>
      </w:r>
    </w:p>
    <w:p w:rsidR="00182CDC" w:rsidRDefault="00182CDC" w:rsidP="00182CDC">
      <w:pPr>
        <w:spacing w:after="0" w:line="240" w:lineRule="auto"/>
        <w:ind w:left="5387"/>
        <w:jc w:val="both"/>
        <w:rPr>
          <w:rFonts w:ascii="Times New Roman" w:hAnsi="Times New Roman"/>
          <w:sz w:val="28"/>
          <w:szCs w:val="28"/>
        </w:rPr>
      </w:pPr>
      <w:r>
        <w:rPr>
          <w:rFonts w:ascii="Times New Roman" w:hAnsi="Times New Roman"/>
          <w:sz w:val="28"/>
          <w:szCs w:val="28"/>
        </w:rPr>
        <w:t xml:space="preserve">от </w:t>
      </w:r>
      <w:r w:rsidR="000E67A8">
        <w:rPr>
          <w:rFonts w:ascii="Times New Roman" w:hAnsi="Times New Roman"/>
          <w:sz w:val="28"/>
          <w:szCs w:val="28"/>
        </w:rPr>
        <w:t>11.05.2023</w:t>
      </w:r>
      <w:r>
        <w:rPr>
          <w:rFonts w:ascii="Times New Roman" w:hAnsi="Times New Roman"/>
          <w:sz w:val="28"/>
          <w:szCs w:val="28"/>
        </w:rPr>
        <w:t xml:space="preserve"> № </w:t>
      </w:r>
      <w:r w:rsidR="000E67A8">
        <w:rPr>
          <w:rFonts w:ascii="Times New Roman" w:hAnsi="Times New Roman"/>
          <w:sz w:val="28"/>
          <w:szCs w:val="28"/>
        </w:rPr>
        <w:t>332</w:t>
      </w:r>
    </w:p>
    <w:p w:rsidR="00182CDC" w:rsidRDefault="00182CDC" w:rsidP="00182CDC">
      <w:pPr>
        <w:spacing w:after="0" w:line="240" w:lineRule="auto"/>
        <w:jc w:val="center"/>
        <w:rPr>
          <w:rFonts w:ascii="Times New Roman" w:hAnsi="Times New Roman"/>
          <w:sz w:val="28"/>
          <w:szCs w:val="28"/>
        </w:rPr>
      </w:pPr>
    </w:p>
    <w:p w:rsidR="006A0DB1" w:rsidRDefault="006A0DB1" w:rsidP="006A0DB1">
      <w:pPr>
        <w:spacing w:after="0" w:line="240" w:lineRule="auto"/>
        <w:jc w:val="center"/>
        <w:rPr>
          <w:rFonts w:ascii="Times New Roman" w:hAnsi="Times New Roman"/>
          <w:sz w:val="28"/>
          <w:szCs w:val="28"/>
        </w:rPr>
      </w:pPr>
      <w:r>
        <w:rPr>
          <w:rFonts w:ascii="Times New Roman" w:hAnsi="Times New Roman"/>
          <w:sz w:val="28"/>
          <w:szCs w:val="28"/>
        </w:rPr>
        <w:t>А</w:t>
      </w:r>
      <w:r w:rsidRPr="004A4055">
        <w:rPr>
          <w:rFonts w:ascii="Times New Roman" w:hAnsi="Times New Roman"/>
          <w:sz w:val="28"/>
          <w:szCs w:val="28"/>
        </w:rPr>
        <w:t xml:space="preserve">дминистративный регламент </w:t>
      </w:r>
    </w:p>
    <w:p w:rsidR="006A0DB1" w:rsidRPr="004A4055" w:rsidRDefault="006A0DB1" w:rsidP="006A0DB1">
      <w:pPr>
        <w:spacing w:after="0" w:line="240" w:lineRule="auto"/>
        <w:jc w:val="center"/>
        <w:rPr>
          <w:rFonts w:ascii="Times New Roman" w:hAnsi="Times New Roman"/>
          <w:sz w:val="28"/>
          <w:szCs w:val="28"/>
        </w:rPr>
      </w:pPr>
      <w:r w:rsidRPr="004A4055">
        <w:rPr>
          <w:rFonts w:ascii="Times New Roman" w:hAnsi="Times New Roman"/>
          <w:sz w:val="28"/>
          <w:szCs w:val="28"/>
        </w:rPr>
        <w:t>предоставления муниципальной услуги</w:t>
      </w:r>
      <w:r w:rsidRPr="004A4055">
        <w:rPr>
          <w:rFonts w:ascii="Times New Roman" w:hAnsi="Times New Roman"/>
          <w:spacing w:val="-4"/>
          <w:sz w:val="28"/>
          <w:szCs w:val="28"/>
        </w:rPr>
        <w:t xml:space="preserve"> по </w:t>
      </w:r>
      <w:r w:rsidRPr="004A4055">
        <w:rPr>
          <w:rFonts w:ascii="Times New Roman" w:hAnsi="Times New Roman"/>
          <w:sz w:val="28"/>
          <w:szCs w:val="28"/>
        </w:rPr>
        <w:t>предоставлению земельных участков, находящихся в муниципальной собственности, либо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осуществлениякрестьянским (фермерским) хозяйствам его деятельности</w:t>
      </w:r>
    </w:p>
    <w:p w:rsidR="00182CDC" w:rsidRPr="004D4111" w:rsidRDefault="00182CDC" w:rsidP="00182CDC">
      <w:pPr>
        <w:spacing w:after="0" w:line="240" w:lineRule="auto"/>
        <w:jc w:val="center"/>
        <w:rPr>
          <w:rFonts w:ascii="Times New Roman" w:hAnsi="Times New Roman" w:cs="Times New Roman"/>
          <w:sz w:val="28"/>
          <w:szCs w:val="28"/>
        </w:rPr>
      </w:pPr>
    </w:p>
    <w:p w:rsidR="00182CDC" w:rsidRPr="004D4111" w:rsidRDefault="00182CDC" w:rsidP="00182CDC">
      <w:pPr>
        <w:spacing w:after="0" w:line="240" w:lineRule="auto"/>
        <w:ind w:firstLine="240"/>
        <w:jc w:val="center"/>
        <w:rPr>
          <w:rFonts w:ascii="Times New Roman" w:hAnsi="Times New Roman" w:cs="Times New Roman"/>
          <w:sz w:val="28"/>
          <w:szCs w:val="28"/>
        </w:rPr>
      </w:pPr>
      <w:r w:rsidRPr="004D4111">
        <w:rPr>
          <w:rFonts w:ascii="Times New Roman" w:hAnsi="Times New Roman" w:cs="Times New Roman"/>
          <w:sz w:val="28"/>
          <w:szCs w:val="28"/>
        </w:rPr>
        <w:t>1. Общие положения</w:t>
      </w:r>
    </w:p>
    <w:p w:rsidR="00182CDC" w:rsidRPr="004D4111" w:rsidRDefault="00182CDC" w:rsidP="00182CDC">
      <w:pPr>
        <w:spacing w:after="0" w:line="240" w:lineRule="auto"/>
        <w:jc w:val="center"/>
        <w:rPr>
          <w:rFonts w:ascii="Times New Roman" w:eastAsia="MS Mincho" w:hAnsi="Times New Roman" w:cs="Times New Roman"/>
          <w:bCs/>
          <w:sz w:val="28"/>
          <w:szCs w:val="28"/>
        </w:rPr>
      </w:pPr>
    </w:p>
    <w:p w:rsidR="00182CDC" w:rsidRPr="004D4111" w:rsidRDefault="00182CDC" w:rsidP="00182CDC">
      <w:pPr>
        <w:numPr>
          <w:ilvl w:val="1"/>
          <w:numId w:val="27"/>
        </w:numPr>
        <w:autoSpaceDE w:val="0"/>
        <w:autoSpaceDN w:val="0"/>
        <w:adjustRightInd w:val="0"/>
        <w:spacing w:after="0" w:line="240" w:lineRule="auto"/>
        <w:ind w:left="0" w:firstLine="720"/>
        <w:jc w:val="both"/>
        <w:rPr>
          <w:rFonts w:ascii="Times New Roman" w:hAnsi="Times New Roman" w:cs="Times New Roman"/>
          <w:sz w:val="28"/>
          <w:szCs w:val="28"/>
        </w:rPr>
      </w:pPr>
      <w:r w:rsidRPr="004D4111">
        <w:rPr>
          <w:rFonts w:ascii="Times New Roman" w:hAnsi="Times New Roman" w:cs="Times New Roman"/>
          <w:sz w:val="28"/>
          <w:szCs w:val="28"/>
        </w:rPr>
        <w:t>Предмет регулирования</w:t>
      </w:r>
    </w:p>
    <w:p w:rsidR="00AF3040" w:rsidRPr="00AF3040" w:rsidRDefault="00564A69" w:rsidP="00AF3040">
      <w:pPr>
        <w:spacing w:after="0" w:line="240" w:lineRule="auto"/>
        <w:ind w:firstLine="708"/>
        <w:jc w:val="both"/>
        <w:rPr>
          <w:rFonts w:ascii="Times New Roman" w:hAnsi="Times New Roman"/>
          <w:sz w:val="28"/>
          <w:szCs w:val="28"/>
        </w:rPr>
      </w:pPr>
      <w:r>
        <w:rPr>
          <w:rFonts w:ascii="Times New Roman" w:hAnsi="Times New Roman"/>
          <w:sz w:val="28"/>
          <w:szCs w:val="28"/>
        </w:rPr>
        <w:t xml:space="preserve">1.1.1. </w:t>
      </w:r>
      <w:r w:rsidR="00AF3040" w:rsidRPr="00AF3040">
        <w:rPr>
          <w:rFonts w:ascii="Times New Roman" w:hAnsi="Times New Roman"/>
          <w:sz w:val="28"/>
          <w:szCs w:val="28"/>
        </w:rPr>
        <w:t xml:space="preserve">Административный регламент предоставления муниципальной услуги </w:t>
      </w:r>
      <w:r w:rsidR="00AF3040" w:rsidRPr="00AF3040">
        <w:rPr>
          <w:rFonts w:ascii="Times New Roman" w:hAnsi="Times New Roman"/>
          <w:spacing w:val="-4"/>
          <w:sz w:val="28"/>
          <w:szCs w:val="28"/>
        </w:rPr>
        <w:t xml:space="preserve">по </w:t>
      </w:r>
      <w:r w:rsidR="00AF3040" w:rsidRPr="00AF3040">
        <w:rPr>
          <w:rFonts w:ascii="Times New Roman" w:hAnsi="Times New Roman"/>
          <w:sz w:val="28"/>
          <w:szCs w:val="28"/>
        </w:rPr>
        <w:t xml:space="preserve">предоставлению земельных участков, находящихся в муниципальной собственности, либо государственная собственность на которые не разграничена (за исключением федеральной собственности и собственности субъектов Российской Федерации)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осуществлениякрестьянским (фермерским) хозяйствам его деятельности (далее соответственно </w:t>
      </w:r>
      <w:r w:rsidR="00AF3040" w:rsidRPr="004A4055">
        <w:sym w:font="Symbol" w:char="F02D"/>
      </w:r>
      <w:r w:rsidR="00AF3040" w:rsidRPr="00AF3040">
        <w:rPr>
          <w:rFonts w:ascii="Times New Roman" w:hAnsi="Times New Roman"/>
          <w:sz w:val="28"/>
          <w:szCs w:val="28"/>
        </w:rPr>
        <w:t xml:space="preserve"> административный регламент, муниципальная услуга) устанавливает порядок и стандарт предоставления муниципальной услуги.</w:t>
      </w:r>
    </w:p>
    <w:p w:rsidR="00AF3040" w:rsidRPr="00AF3040" w:rsidRDefault="00AF3040" w:rsidP="00AF3040">
      <w:pPr>
        <w:autoSpaceDE w:val="0"/>
        <w:autoSpaceDN w:val="0"/>
        <w:adjustRightInd w:val="0"/>
        <w:spacing w:after="0" w:line="240" w:lineRule="auto"/>
        <w:ind w:firstLine="708"/>
        <w:jc w:val="both"/>
        <w:rPr>
          <w:rFonts w:ascii="Times New Roman" w:hAnsi="Times New Roman"/>
          <w:sz w:val="28"/>
          <w:szCs w:val="28"/>
        </w:rPr>
      </w:pPr>
      <w:r w:rsidRPr="00AF3040">
        <w:rPr>
          <w:rFonts w:ascii="Times New Roman" w:hAnsi="Times New Roman"/>
          <w:sz w:val="28"/>
          <w:szCs w:val="28"/>
        </w:rPr>
        <w:t>Действие настоящего административного регламента распространяется на земельные участки, находящиеся в муниципальной собственности, и земельные участки, государственная собственность на которые не разграничена, расположенные на территории Сокольского муниципального района, полномочия по распоряжению которыми в соответствии с федеральным законодательством возложены на органы местного самоуправления.</w:t>
      </w:r>
    </w:p>
    <w:p w:rsidR="006A0DB1" w:rsidRPr="004A4055" w:rsidRDefault="00AF3040" w:rsidP="00AF3040">
      <w:pPr>
        <w:pStyle w:val="ConsPlusNormal"/>
        <w:spacing w:after="0" w:line="240" w:lineRule="auto"/>
        <w:ind w:firstLine="709"/>
        <w:jc w:val="both"/>
        <w:rPr>
          <w:rFonts w:ascii="Times New Roman" w:hAnsi="Times New Roman"/>
          <w:sz w:val="28"/>
          <w:szCs w:val="28"/>
        </w:rPr>
      </w:pPr>
      <w:r>
        <w:rPr>
          <w:rFonts w:ascii="Times New Roman" w:hAnsi="Times New Roman"/>
          <w:sz w:val="28"/>
          <w:szCs w:val="28"/>
        </w:rPr>
        <w:t>1.</w:t>
      </w:r>
      <w:r w:rsidR="00564A69">
        <w:rPr>
          <w:rFonts w:ascii="Times New Roman" w:hAnsi="Times New Roman"/>
          <w:sz w:val="28"/>
          <w:szCs w:val="28"/>
        </w:rPr>
        <w:t>1.</w:t>
      </w:r>
      <w:bookmarkStart w:id="1" w:name="_GoBack"/>
      <w:bookmarkEnd w:id="1"/>
      <w:r>
        <w:rPr>
          <w:rFonts w:ascii="Times New Roman" w:hAnsi="Times New Roman"/>
          <w:sz w:val="28"/>
          <w:szCs w:val="28"/>
        </w:rPr>
        <w:t xml:space="preserve">2. </w:t>
      </w:r>
      <w:r w:rsidR="006A0DB1" w:rsidRPr="004A4055">
        <w:rPr>
          <w:rFonts w:ascii="Times New Roman" w:hAnsi="Times New Roman"/>
          <w:sz w:val="28"/>
          <w:szCs w:val="28"/>
        </w:rPr>
        <w:t>Предоставление муниципальной услуги состоит из следующих этапов:</w:t>
      </w:r>
    </w:p>
    <w:p w:rsidR="006A0DB1" w:rsidRPr="004A4055" w:rsidRDefault="006A0DB1" w:rsidP="00AF3040">
      <w:pPr>
        <w:pStyle w:val="ConsPlusNormal"/>
        <w:spacing w:after="0" w:line="240" w:lineRule="auto"/>
        <w:ind w:firstLine="709"/>
        <w:jc w:val="both"/>
        <w:rPr>
          <w:rFonts w:ascii="Times New Roman" w:hAnsi="Times New Roman"/>
          <w:sz w:val="28"/>
          <w:szCs w:val="28"/>
        </w:rPr>
      </w:pPr>
      <w:r w:rsidRPr="004A4055">
        <w:rPr>
          <w:rFonts w:ascii="Times New Roman" w:hAnsi="Times New Roman"/>
          <w:sz w:val="28"/>
          <w:szCs w:val="28"/>
          <w:lang w:val="en-US"/>
        </w:rPr>
        <w:t>I</w:t>
      </w:r>
      <w:r w:rsidRPr="004A4055">
        <w:rPr>
          <w:rFonts w:ascii="Times New Roman" w:hAnsi="Times New Roman"/>
          <w:sz w:val="28"/>
          <w:szCs w:val="28"/>
        </w:rPr>
        <w:t xml:space="preserve"> этап – опубликование Уполномоченным органом извещения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осуществлениякрестьянским (фермерским) хозяйствам его деятельности либо принятие Уполномоченным органом решения об отказе в предоставлении земельного участка в соответствии со статьей 39.16 Земельного Кодекса Российской Федерации. </w:t>
      </w:r>
    </w:p>
    <w:p w:rsidR="006A0DB1" w:rsidRPr="004A4055" w:rsidRDefault="006A0DB1" w:rsidP="00AF3040">
      <w:pPr>
        <w:pStyle w:val="ConsPlusNormal"/>
        <w:spacing w:after="0" w:line="240" w:lineRule="auto"/>
        <w:ind w:firstLine="709"/>
        <w:jc w:val="both"/>
        <w:rPr>
          <w:rFonts w:ascii="Times New Roman" w:hAnsi="Times New Roman"/>
          <w:sz w:val="28"/>
          <w:szCs w:val="28"/>
        </w:rPr>
      </w:pPr>
      <w:r w:rsidRPr="004A4055">
        <w:rPr>
          <w:rFonts w:ascii="Times New Roman" w:hAnsi="Times New Roman"/>
          <w:sz w:val="28"/>
          <w:szCs w:val="28"/>
          <w:lang w:val="en-US"/>
        </w:rPr>
        <w:t>II</w:t>
      </w:r>
      <w:r w:rsidRPr="004A4055">
        <w:rPr>
          <w:rFonts w:ascii="Times New Roman" w:hAnsi="Times New Roman"/>
          <w:sz w:val="28"/>
          <w:szCs w:val="28"/>
        </w:rPr>
        <w:t xml:space="preserve"> этап – подготовка Уполномоченным органом проекта договора </w:t>
      </w:r>
      <w:r w:rsidRPr="004A4055">
        <w:rPr>
          <w:rFonts w:ascii="Times New Roman" w:hAnsi="Times New Roman"/>
          <w:sz w:val="28"/>
          <w:szCs w:val="28"/>
        </w:rPr>
        <w:lastRenderedPageBreak/>
        <w:t>купли-продажи или проекта договора аренды земельного участка при условии, что не требуется образование или уточнение границ испрашиваемого земельного участка либо принятие Уполномоченным органом решения об отказе в предоставлении земельного участка без проведения аукциона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D0342F" w:rsidRPr="004D4111" w:rsidRDefault="00D0342F"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eastAsia="Calibri" w:hAnsi="Times New Roman" w:cs="Times New Roman"/>
          <w:sz w:val="28"/>
          <w:szCs w:val="28"/>
        </w:rPr>
        <w:t xml:space="preserve">1.2. </w:t>
      </w:r>
      <w:r w:rsidRPr="004D4111">
        <w:rPr>
          <w:rFonts w:ascii="Times New Roman" w:hAnsi="Times New Roman" w:cs="Times New Roman"/>
          <w:sz w:val="28"/>
          <w:szCs w:val="28"/>
        </w:rPr>
        <w:t>Круг Заявителей</w:t>
      </w:r>
    </w:p>
    <w:p w:rsidR="00FD3715" w:rsidRPr="004A4055" w:rsidRDefault="00FD3715" w:rsidP="00FD3715">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Заявителями при предоставлении муниципальной услуги являются граждане и крестьянские (фермерские) хозяйства или уполномоченные ими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заявители).</w:t>
      </w:r>
    </w:p>
    <w:p w:rsidR="00182CDC" w:rsidRPr="004D4111" w:rsidRDefault="00182CDC" w:rsidP="00182CDC">
      <w:pPr>
        <w:autoSpaceDE w:val="0"/>
        <w:autoSpaceDN w:val="0"/>
        <w:adjustRightInd w:val="0"/>
        <w:spacing w:after="0" w:line="240" w:lineRule="auto"/>
        <w:ind w:firstLine="720"/>
        <w:jc w:val="both"/>
        <w:rPr>
          <w:rFonts w:ascii="Times New Roman" w:hAnsi="Times New Roman" w:cs="Times New Roman"/>
          <w:sz w:val="28"/>
          <w:szCs w:val="28"/>
        </w:rPr>
      </w:pPr>
    </w:p>
    <w:p w:rsidR="00182CDC" w:rsidRPr="004D4111" w:rsidRDefault="00182CDC" w:rsidP="00182CDC">
      <w:pPr>
        <w:spacing w:after="0" w:line="240" w:lineRule="auto"/>
        <w:ind w:firstLine="720"/>
        <w:jc w:val="both"/>
        <w:rPr>
          <w:rFonts w:ascii="Times New Roman" w:hAnsi="Times New Roman" w:cs="Times New Roman"/>
          <w:sz w:val="28"/>
          <w:szCs w:val="28"/>
        </w:rPr>
      </w:pPr>
      <w:r w:rsidRPr="004D4111">
        <w:rPr>
          <w:rFonts w:ascii="Times New Roman" w:hAnsi="Times New Roman" w:cs="Times New Roman"/>
          <w:sz w:val="28"/>
          <w:szCs w:val="28"/>
        </w:rPr>
        <w:t>1.3. Требования к порядку информирования о предоставлении муниципальной услуги</w:t>
      </w:r>
    </w:p>
    <w:p w:rsidR="00182CDC" w:rsidRPr="004D4111" w:rsidRDefault="00182CDC" w:rsidP="00182CDC">
      <w:pPr>
        <w:pStyle w:val="af0"/>
        <w:tabs>
          <w:tab w:val="left" w:pos="1134"/>
          <w:tab w:val="left" w:pos="1276"/>
        </w:tabs>
        <w:spacing w:after="0" w:line="240" w:lineRule="auto"/>
        <w:ind w:left="0"/>
        <w:jc w:val="both"/>
        <w:rPr>
          <w:rFonts w:ascii="Times New Roman" w:hAnsi="Times New Roman"/>
          <w:sz w:val="28"/>
          <w:szCs w:val="28"/>
        </w:rPr>
      </w:pPr>
      <w:r w:rsidRPr="004D4111">
        <w:rPr>
          <w:rFonts w:ascii="Times New Roman" w:hAnsi="Times New Roman"/>
          <w:sz w:val="28"/>
          <w:szCs w:val="28"/>
        </w:rPr>
        <w:t>Информирование о порядке предоставления муниципальной услуги осуществляется:</w:t>
      </w:r>
    </w:p>
    <w:p w:rsidR="00182CDC" w:rsidRPr="004D4111" w:rsidRDefault="00182CDC" w:rsidP="00182CDC">
      <w:pPr>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 xml:space="preserve">1) непосредственно при личном приеме Заявителя в Комитете по управлению муниципальным имуществом Сокольского муниципального округа Вологодской области (далее - Уполномоченный орган) или многофункциональном центре предоставления государственных и муниципальных услуг (далее – </w:t>
      </w:r>
      <w:r w:rsidR="00961BE9">
        <w:rPr>
          <w:rFonts w:ascii="Times New Roman" w:hAnsi="Times New Roman" w:cs="Times New Roman"/>
          <w:sz w:val="28"/>
          <w:szCs w:val="28"/>
        </w:rPr>
        <w:t>МФЦ</w:t>
      </w:r>
      <w:r w:rsidRPr="004D4111">
        <w:rPr>
          <w:rFonts w:ascii="Times New Roman" w:hAnsi="Times New Roman" w:cs="Times New Roman"/>
          <w:sz w:val="28"/>
          <w:szCs w:val="28"/>
        </w:rPr>
        <w:t>);</w:t>
      </w:r>
    </w:p>
    <w:p w:rsidR="00182CDC" w:rsidRPr="004D4111" w:rsidRDefault="00182CDC" w:rsidP="00182CDC">
      <w:pPr>
        <w:tabs>
          <w:tab w:val="left" w:pos="850"/>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2) по телефону Уполномоченного органа или многофункционального центра;</w:t>
      </w:r>
    </w:p>
    <w:p w:rsidR="00182CDC" w:rsidRPr="004D4111" w:rsidRDefault="00182CDC" w:rsidP="00182CDC">
      <w:pPr>
        <w:tabs>
          <w:tab w:val="left" w:pos="850"/>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3) письменно, в том числе посредством электронной почты, факсимильной связи;</w:t>
      </w:r>
    </w:p>
    <w:p w:rsidR="00182CDC" w:rsidRPr="004D4111" w:rsidRDefault="00182CDC" w:rsidP="00182CDC">
      <w:pPr>
        <w:tabs>
          <w:tab w:val="left" w:pos="850"/>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4) посредством размещения в открытой и доступной форме информации:</w:t>
      </w:r>
    </w:p>
    <w:p w:rsidR="00182CDC" w:rsidRPr="004D4111" w:rsidRDefault="00182CDC" w:rsidP="00182CDC">
      <w:pPr>
        <w:pStyle w:val="af0"/>
        <w:tabs>
          <w:tab w:val="left" w:pos="1134"/>
          <w:tab w:val="left" w:pos="1276"/>
        </w:tabs>
        <w:spacing w:after="0" w:line="240" w:lineRule="auto"/>
        <w:ind w:left="0" w:firstLine="709"/>
        <w:jc w:val="both"/>
        <w:rPr>
          <w:rFonts w:ascii="Times New Roman" w:hAnsi="Times New Roman"/>
          <w:sz w:val="28"/>
          <w:szCs w:val="28"/>
        </w:rPr>
      </w:pPr>
      <w:r w:rsidRPr="004D4111">
        <w:rPr>
          <w:rFonts w:ascii="Times New Roman" w:hAnsi="Times New Roman"/>
          <w:sz w:val="28"/>
          <w:szCs w:val="28"/>
        </w:rPr>
        <w:t>- в федеральной государственной информационной системе «Единый портал государственных и муниципальных услуг (функций)» https://www.gosuslugi.ru/) (далее - ЕПГУ);</w:t>
      </w:r>
    </w:p>
    <w:p w:rsidR="00182CDC" w:rsidRPr="004D4111" w:rsidRDefault="00182CDC" w:rsidP="00182CDC">
      <w:pPr>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 xml:space="preserve">- на официальном сайте Сокольского муниципального округа в информационно-телекоммуникационной сети «Интернет» </w:t>
      </w:r>
      <w:r w:rsidRPr="002966C0">
        <w:rPr>
          <w:rFonts w:ascii="Times New Roman" w:hAnsi="Times New Roman" w:cs="Times New Roman"/>
          <w:sz w:val="28"/>
          <w:szCs w:val="28"/>
        </w:rPr>
        <w:t>(</w:t>
      </w:r>
      <w:hyperlink r:id="rId7" w:tgtFrame="_blank" w:history="1">
        <w:r w:rsidRPr="002966C0">
          <w:rPr>
            <w:rStyle w:val="af"/>
            <w:rFonts w:ascii="Times New Roman" w:hAnsi="Times New Roman"/>
            <w:color w:val="auto"/>
            <w:sz w:val="28"/>
            <w:szCs w:val="28"/>
            <w:u w:val="none"/>
          </w:rPr>
          <w:t>https://35sokolskij.gosuslugi.ru/</w:t>
        </w:r>
      </w:hyperlink>
      <w:r w:rsidRPr="002966C0">
        <w:rPr>
          <w:rFonts w:ascii="Times New Roman" w:hAnsi="Times New Roman" w:cs="Times New Roman"/>
          <w:sz w:val="28"/>
          <w:szCs w:val="28"/>
        </w:rPr>
        <w:t>);</w:t>
      </w:r>
    </w:p>
    <w:p w:rsidR="00182CDC" w:rsidRPr="004D4111" w:rsidRDefault="00182CDC" w:rsidP="00182CDC">
      <w:pPr>
        <w:tabs>
          <w:tab w:val="left" w:pos="709"/>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5) посредством размещения информации на информационных стендах Уполномоченного органа.</w:t>
      </w:r>
    </w:p>
    <w:p w:rsidR="00182CDC" w:rsidRPr="004D4111" w:rsidRDefault="00182CDC" w:rsidP="00182CDC">
      <w:pPr>
        <w:spacing w:after="0" w:line="240" w:lineRule="auto"/>
        <w:ind w:firstLine="720"/>
        <w:jc w:val="both"/>
        <w:rPr>
          <w:rFonts w:ascii="Times New Roman" w:hAnsi="Times New Roman" w:cs="Times New Roman"/>
          <w:sz w:val="28"/>
          <w:szCs w:val="28"/>
        </w:rPr>
      </w:pPr>
      <w:r w:rsidRPr="004D4111">
        <w:rPr>
          <w:rFonts w:ascii="Times New Roman" w:hAnsi="Times New Roman" w:cs="Times New Roman"/>
          <w:sz w:val="28"/>
          <w:szCs w:val="28"/>
        </w:rPr>
        <w:t>1.4. Порядок информирования о предоставлении муниципальной услуги.</w:t>
      </w:r>
    </w:p>
    <w:p w:rsidR="00182CDC" w:rsidRPr="004D4111" w:rsidRDefault="00182CDC" w:rsidP="00182CDC">
      <w:pPr>
        <w:spacing w:after="0" w:line="240" w:lineRule="auto"/>
        <w:ind w:firstLine="720"/>
        <w:jc w:val="both"/>
        <w:rPr>
          <w:rFonts w:ascii="Times New Roman" w:hAnsi="Times New Roman" w:cs="Times New Roman"/>
          <w:sz w:val="28"/>
          <w:szCs w:val="28"/>
        </w:rPr>
      </w:pPr>
      <w:r w:rsidRPr="004D4111">
        <w:rPr>
          <w:rFonts w:ascii="Times New Roman" w:hAnsi="Times New Roman" w:cs="Times New Roman"/>
          <w:sz w:val="28"/>
          <w:szCs w:val="28"/>
        </w:rPr>
        <w:t>1.4.1. Информирование о предоставлении муниципальной услуги осуществляется по следующим вопросам:</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lastRenderedPageBreak/>
        <w:t>место нахождения Уполномоченного органа, его структурных подразделений (при наличии), МФЦ;</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182CDC" w:rsidRPr="004D4111" w:rsidRDefault="00182CDC" w:rsidP="00182CDC">
      <w:pPr>
        <w:spacing w:after="0" w:line="240" w:lineRule="auto"/>
        <w:ind w:right="-5" w:firstLine="720"/>
        <w:jc w:val="both"/>
        <w:rPr>
          <w:rFonts w:ascii="Times New Roman" w:hAnsi="Times New Roman" w:cs="Times New Roman"/>
          <w:i/>
          <w:sz w:val="28"/>
          <w:szCs w:val="28"/>
          <w:u w:val="single" w:color="000000"/>
        </w:rPr>
      </w:pPr>
      <w:r w:rsidRPr="004D4111">
        <w:rPr>
          <w:rFonts w:ascii="Times New Roman" w:hAnsi="Times New Roman" w:cs="Times New Roman"/>
          <w:sz w:val="28"/>
          <w:szCs w:val="28"/>
        </w:rPr>
        <w:t>график работы Уполномоченного органа, МФЦ;</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адрес сайта в сети «Интернет» Уполномоченного органа, МФЦ;</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адрес электронной почты Уполномоченного органа, МФЦ;</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нормативные правовые акты по вопросам предоставления муниципальной услуги, в том числе, административный регламент (наименование, номер, дата принятия нормативного правового акта);</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ход предоставления муниципальной услуги;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административные процедуры предоставления муниципальной услуги;</w:t>
      </w:r>
    </w:p>
    <w:p w:rsidR="00182CDC" w:rsidRPr="004D4111" w:rsidRDefault="00182CDC" w:rsidP="00182CDC">
      <w:pPr>
        <w:tabs>
          <w:tab w:val="left" w:pos="540"/>
        </w:tabs>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срок предоставления муниципальной услуги;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порядок и формы контроля за предоставлением муниципальной услуги;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основания для отказа в предоставлении муниципальной услуги;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1.4.2. Информирование (консультирование) осуществляется специалис</w:t>
      </w:r>
      <w:r w:rsidR="00F7679E">
        <w:rPr>
          <w:rFonts w:ascii="Times New Roman" w:hAnsi="Times New Roman" w:cs="Times New Roman"/>
          <w:sz w:val="28"/>
          <w:szCs w:val="28"/>
        </w:rPr>
        <w:t>тами Уполномоченного органа</w:t>
      </w:r>
      <w:r w:rsidRPr="004D4111">
        <w:rPr>
          <w:rFonts w:ascii="Times New Roman" w:hAnsi="Times New Roman" w:cs="Times New Roman"/>
          <w:sz w:val="28"/>
          <w:szCs w:val="28"/>
        </w:rPr>
        <w:t>, ответственными за информирование, при обращении Заявителей за информацией лично, посредством  телефонной и почтовой связи, электронной почты.</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Информирование проводится на русском языке в форме: индивидуального и публичного информирования.</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посредством  телефонной связи.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lastRenderedPageBreak/>
        <w:t>В случае если предоставление информации, необходимой Заявителю, не представляется возможным посредством телефонной связи, сотрудник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Уполномоченного органа (структурного подразделения при наличии). </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Ответ на заявление предоставляется в простой, четкой форме с указанием фамилии, имени, отчества, номера телефона исполнителя, подписывается руководителем Уполномоченного орган и направляется способом, позволяющим подтвердить факт и дату направления.</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1.4.6. Публичное письменное информирование осуществляется путем размещения справочной информации, административного регламента и решения о его утверждении:</w:t>
      </w:r>
    </w:p>
    <w:p w:rsidR="00182CDC" w:rsidRPr="004D4111" w:rsidRDefault="00182CDC" w:rsidP="00182CDC">
      <w:pPr>
        <w:tabs>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 xml:space="preserve">         - На официальном сайте Сокольского муниципального округа в информационно-телекоммуникационной сети «Интернет»,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182CDC" w:rsidRPr="004D4111" w:rsidRDefault="00182CDC" w:rsidP="00182CDC">
      <w:pPr>
        <w:spacing w:after="0" w:line="240" w:lineRule="auto"/>
        <w:ind w:left="9" w:firstLine="700"/>
        <w:jc w:val="both"/>
        <w:rPr>
          <w:rFonts w:ascii="Times New Roman" w:hAnsi="Times New Roman" w:cs="Times New Roman"/>
          <w:sz w:val="28"/>
          <w:szCs w:val="28"/>
        </w:rPr>
      </w:pPr>
      <w:r w:rsidRPr="004D4111">
        <w:rPr>
          <w:rFonts w:ascii="Times New Roman" w:hAnsi="Times New Roman" w:cs="Times New Roman"/>
          <w:sz w:val="28"/>
          <w:szCs w:val="28"/>
        </w:rPr>
        <w:t>о месте нахождения и графике работы Уполномоченного органа, ответственных за предоставление муниципальной услуги, а также многофункциональных центров;</w:t>
      </w:r>
    </w:p>
    <w:p w:rsidR="00182CDC" w:rsidRPr="004D4111" w:rsidRDefault="00182CDC" w:rsidP="00182CDC">
      <w:pPr>
        <w:spacing w:after="0" w:line="240" w:lineRule="auto"/>
        <w:ind w:left="9" w:firstLine="700"/>
        <w:jc w:val="both"/>
        <w:rPr>
          <w:rFonts w:ascii="Times New Roman" w:hAnsi="Times New Roman" w:cs="Times New Roman"/>
          <w:sz w:val="28"/>
          <w:szCs w:val="28"/>
        </w:rPr>
      </w:pPr>
      <w:r w:rsidRPr="004D4111">
        <w:rPr>
          <w:rFonts w:ascii="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182CDC" w:rsidRPr="004D4111" w:rsidRDefault="00182CDC" w:rsidP="00182CDC">
      <w:pPr>
        <w:spacing w:after="0" w:line="240" w:lineRule="auto"/>
        <w:ind w:left="9" w:firstLine="700"/>
        <w:jc w:val="both"/>
        <w:rPr>
          <w:rFonts w:ascii="Times New Roman" w:hAnsi="Times New Roman" w:cs="Times New Roman"/>
          <w:sz w:val="28"/>
          <w:szCs w:val="28"/>
        </w:rPr>
      </w:pPr>
      <w:r w:rsidRPr="004D4111">
        <w:rPr>
          <w:rFonts w:ascii="Times New Roman" w:hAnsi="Times New Roman" w:cs="Times New Roman"/>
          <w:sz w:val="28"/>
          <w:szCs w:val="28"/>
        </w:rPr>
        <w:lastRenderedPageBreak/>
        <w:t xml:space="preserve">адрес официального сайта Сокольского муниципального округа в информационно-телекоммуникационной сети «Интернет», а также электронной почты и (или) формы обратной связи Уполномоченного органа в сети «Интернет». </w:t>
      </w:r>
    </w:p>
    <w:p w:rsidR="00182CDC" w:rsidRPr="004D4111" w:rsidRDefault="00182CDC" w:rsidP="00182CDC">
      <w:pPr>
        <w:autoSpaceDE w:val="0"/>
        <w:autoSpaceDN w:val="0"/>
        <w:adjustRightInd w:val="0"/>
        <w:spacing w:after="0" w:line="240" w:lineRule="auto"/>
        <w:ind w:firstLine="708"/>
        <w:jc w:val="both"/>
        <w:rPr>
          <w:rFonts w:ascii="Times New Roman" w:hAnsi="Times New Roman" w:cs="Times New Roman"/>
          <w:sz w:val="28"/>
          <w:szCs w:val="28"/>
        </w:rPr>
      </w:pPr>
      <w:r w:rsidRPr="004D4111">
        <w:rPr>
          <w:rFonts w:ascii="Times New Roman" w:hAnsi="Times New Roman" w:cs="Times New Roman"/>
          <w:sz w:val="28"/>
          <w:szCs w:val="28"/>
        </w:rPr>
        <w:t>Уполномоченный орган в установленном порядке обеспечивает размещение и актуализацию справочной информации на официальном сайте Сокольского муниципального округа в информационно-телекоммуникационной сети «Интернет», на ЕПГУ.</w:t>
      </w:r>
    </w:p>
    <w:p w:rsidR="00182CDC" w:rsidRPr="004D4111" w:rsidRDefault="00182CDC" w:rsidP="00182CDC">
      <w:pPr>
        <w:spacing w:after="0" w:line="240" w:lineRule="auto"/>
        <w:ind w:firstLine="708"/>
        <w:jc w:val="both"/>
        <w:rPr>
          <w:rFonts w:ascii="Times New Roman" w:hAnsi="Times New Roman" w:cs="Times New Roman"/>
          <w:sz w:val="28"/>
          <w:szCs w:val="28"/>
        </w:rPr>
      </w:pPr>
      <w:r w:rsidRPr="004D4111">
        <w:rPr>
          <w:rFonts w:ascii="Times New Roman" w:hAnsi="Times New Roman" w:cs="Times New Roman"/>
          <w:sz w:val="28"/>
          <w:szCs w:val="28"/>
        </w:rPr>
        <w:t>- В местах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182CDC" w:rsidRPr="004D4111" w:rsidRDefault="00182CDC" w:rsidP="00182CDC">
      <w:pPr>
        <w:spacing w:after="0" w:line="240" w:lineRule="auto"/>
        <w:ind w:firstLine="708"/>
        <w:jc w:val="both"/>
        <w:rPr>
          <w:rFonts w:ascii="Times New Roman" w:hAnsi="Times New Roman" w:cs="Times New Roman"/>
          <w:sz w:val="28"/>
          <w:szCs w:val="28"/>
        </w:rPr>
      </w:pPr>
      <w:r w:rsidRPr="004D4111">
        <w:rPr>
          <w:rFonts w:ascii="Times New Roman" w:hAnsi="Times New Roman" w:cs="Times New Roman"/>
          <w:sz w:val="28"/>
          <w:szCs w:val="28"/>
        </w:rPr>
        <w:t xml:space="preserve">-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EC08DF">
        <w:rPr>
          <w:rFonts w:ascii="Times New Roman" w:hAnsi="Times New Roman" w:cs="Times New Roman"/>
          <w:sz w:val="28"/>
          <w:szCs w:val="28"/>
        </w:rPr>
        <w:t>органом местного самоуправления</w:t>
      </w:r>
      <w:r w:rsidRPr="004D4111">
        <w:rPr>
          <w:rFonts w:ascii="Times New Roman" w:hAnsi="Times New Roman" w:cs="Times New Roman"/>
          <w:sz w:val="28"/>
          <w:szCs w:val="28"/>
        </w:rPr>
        <w:t xml:space="preserve"> с учетом требований к информированию, установленных настоящим регламентом.</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1.4.7.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182CDC" w:rsidRPr="004D4111" w:rsidRDefault="00182CDC" w:rsidP="00182CDC">
      <w:pPr>
        <w:widowControl w:val="0"/>
        <w:tabs>
          <w:tab w:val="num" w:pos="0"/>
        </w:tabs>
        <w:autoSpaceDE w:val="0"/>
        <w:autoSpaceDN w:val="0"/>
        <w:adjustRightInd w:val="0"/>
        <w:spacing w:after="0" w:line="240" w:lineRule="auto"/>
        <w:ind w:left="720" w:right="-5"/>
        <w:jc w:val="both"/>
        <w:rPr>
          <w:rFonts w:ascii="Times New Roman" w:hAnsi="Times New Roman" w:cs="Times New Roman"/>
          <w:sz w:val="28"/>
          <w:szCs w:val="28"/>
        </w:rPr>
      </w:pPr>
    </w:p>
    <w:p w:rsidR="00182CDC" w:rsidRPr="004D4111" w:rsidRDefault="00182CDC" w:rsidP="00182CDC">
      <w:pPr>
        <w:spacing w:after="0" w:line="240" w:lineRule="auto"/>
        <w:jc w:val="center"/>
        <w:rPr>
          <w:rFonts w:ascii="Times New Roman" w:hAnsi="Times New Roman" w:cs="Times New Roman"/>
          <w:sz w:val="28"/>
          <w:szCs w:val="28"/>
        </w:rPr>
      </w:pPr>
      <w:r w:rsidRPr="004D4111">
        <w:rPr>
          <w:rFonts w:ascii="Times New Roman" w:hAnsi="Times New Roman" w:cs="Times New Roman"/>
          <w:sz w:val="28"/>
          <w:szCs w:val="28"/>
        </w:rPr>
        <w:t>2. Стандарт предоставления муниципальной услуги</w:t>
      </w:r>
    </w:p>
    <w:p w:rsidR="00182CDC" w:rsidRPr="004D4111" w:rsidRDefault="00182CDC" w:rsidP="00182CDC">
      <w:pPr>
        <w:tabs>
          <w:tab w:val="left" w:pos="1440"/>
          <w:tab w:val="left" w:pos="1620"/>
        </w:tabs>
        <w:spacing w:after="0" w:line="240" w:lineRule="auto"/>
        <w:ind w:firstLine="720"/>
        <w:jc w:val="center"/>
        <w:rPr>
          <w:rFonts w:ascii="Times New Roman" w:hAnsi="Times New Roman" w:cs="Times New Roman"/>
          <w:sz w:val="28"/>
          <w:szCs w:val="28"/>
        </w:rPr>
      </w:pPr>
    </w:p>
    <w:p w:rsidR="00182CDC" w:rsidRPr="004D4111" w:rsidRDefault="00182CDC" w:rsidP="00182CDC">
      <w:pPr>
        <w:spacing w:after="0" w:line="240" w:lineRule="auto"/>
        <w:ind w:firstLine="709"/>
        <w:rPr>
          <w:rFonts w:ascii="Times New Roman" w:hAnsi="Times New Roman" w:cs="Times New Roman"/>
          <w:sz w:val="28"/>
          <w:szCs w:val="28"/>
        </w:rPr>
      </w:pPr>
      <w:r w:rsidRPr="004D4111">
        <w:rPr>
          <w:rFonts w:ascii="Times New Roman" w:hAnsi="Times New Roman" w:cs="Times New Roman"/>
          <w:sz w:val="28"/>
          <w:szCs w:val="28"/>
        </w:rPr>
        <w:t>2.1. Наименование муниципальной услуги</w:t>
      </w:r>
    </w:p>
    <w:p w:rsidR="00182CDC" w:rsidRPr="004D4111" w:rsidRDefault="00F857D6" w:rsidP="00182CDC">
      <w:pPr>
        <w:autoSpaceDE w:val="0"/>
        <w:autoSpaceDN w:val="0"/>
        <w:adjustRightInd w:val="0"/>
        <w:spacing w:after="0" w:line="240" w:lineRule="auto"/>
        <w:ind w:firstLine="720"/>
        <w:jc w:val="both"/>
        <w:rPr>
          <w:rFonts w:ascii="Times New Roman" w:hAnsi="Times New Roman" w:cs="Times New Roman"/>
          <w:sz w:val="28"/>
          <w:szCs w:val="28"/>
        </w:rPr>
      </w:pPr>
      <w:r w:rsidRPr="004A4055">
        <w:rPr>
          <w:rFonts w:ascii="Times New Roman" w:hAnsi="Times New Roman"/>
          <w:sz w:val="28"/>
          <w:szCs w:val="28"/>
        </w:rPr>
        <w:t>Предоставление земельных участков, находящихся в муниципальной собственности, либо государственная собственность на которые не разграничена (за исключением федеральной собственности и собственности субъектов Российской Федерации),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осуществлениякрестьянским (фермерским) хозяйствам его деятельности.</w:t>
      </w:r>
    </w:p>
    <w:p w:rsidR="00182CDC" w:rsidRPr="004D4111" w:rsidRDefault="00F857D6" w:rsidP="00182C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182CDC" w:rsidRPr="004D4111">
        <w:rPr>
          <w:rFonts w:ascii="Times New Roman" w:hAnsi="Times New Roman" w:cs="Times New Roman"/>
          <w:sz w:val="28"/>
          <w:szCs w:val="28"/>
        </w:rPr>
        <w:t>Наименование органа местного самоуправления, предоставляющего муниципальную услугу</w:t>
      </w: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pacing w:val="-4"/>
          <w:sz w:val="28"/>
          <w:szCs w:val="28"/>
          <w:shd w:val="clear" w:color="auto" w:fill="FFFF00"/>
        </w:rPr>
      </w:pPr>
      <w:r w:rsidRPr="004D4111">
        <w:rPr>
          <w:rFonts w:ascii="Times New Roman" w:hAnsi="Times New Roman" w:cs="Times New Roman"/>
          <w:sz w:val="28"/>
          <w:szCs w:val="28"/>
        </w:rPr>
        <w:t xml:space="preserve">2.2.1. </w:t>
      </w:r>
      <w:r w:rsidRPr="004D4111">
        <w:rPr>
          <w:rFonts w:ascii="Times New Roman" w:hAnsi="Times New Roman" w:cs="Times New Roman"/>
          <w:spacing w:val="-4"/>
          <w:sz w:val="28"/>
          <w:szCs w:val="28"/>
          <w:shd w:val="clear" w:color="auto" w:fill="FFFFFF"/>
        </w:rPr>
        <w:t>Муниципальная услуга предоставляется: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Комитетом по управлению муниципальным имуществом Сокольского муниципального округа Вологодской области.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МФЦ по месту жительства Заявителя - в частиприема и (или) выдачи документов на предоставление муниципальной услуги) (при условии заключения соглашений о взаимодействии с МФЦ).</w:t>
      </w: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lastRenderedPageBreak/>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w:t>
      </w:r>
      <w:r w:rsidR="005C043F">
        <w:rPr>
          <w:rFonts w:ascii="Times New Roman" w:hAnsi="Times New Roman" w:cs="Times New Roman"/>
          <w:sz w:val="28"/>
          <w:szCs w:val="28"/>
        </w:rPr>
        <w:t>.</w:t>
      </w:r>
    </w:p>
    <w:p w:rsidR="00182CDC" w:rsidRPr="004D4111" w:rsidRDefault="00182CDC" w:rsidP="00182CDC">
      <w:pPr>
        <w:pStyle w:val="a7"/>
        <w:spacing w:before="0" w:after="0"/>
        <w:ind w:firstLine="720"/>
        <w:jc w:val="both"/>
        <w:rPr>
          <w:b/>
          <w:sz w:val="28"/>
          <w:szCs w:val="28"/>
        </w:rPr>
      </w:pPr>
    </w:p>
    <w:p w:rsidR="00182CDC" w:rsidRPr="004D4111" w:rsidRDefault="00182CDC" w:rsidP="005C22C3">
      <w:pPr>
        <w:spacing w:after="0" w:line="240" w:lineRule="auto"/>
        <w:ind w:firstLine="709"/>
        <w:rPr>
          <w:rFonts w:ascii="Times New Roman" w:hAnsi="Times New Roman" w:cs="Times New Roman"/>
          <w:sz w:val="28"/>
          <w:szCs w:val="28"/>
        </w:rPr>
      </w:pPr>
      <w:r w:rsidRPr="004D4111">
        <w:rPr>
          <w:rFonts w:ascii="Times New Roman" w:hAnsi="Times New Roman" w:cs="Times New Roman"/>
          <w:sz w:val="28"/>
          <w:szCs w:val="28"/>
        </w:rPr>
        <w:t>2.3. Результат предоставления муниципальной услуги.</w:t>
      </w:r>
    </w:p>
    <w:p w:rsidR="005C22C3" w:rsidRPr="004A4055" w:rsidRDefault="005C22C3" w:rsidP="005C22C3">
      <w:pPr>
        <w:spacing w:after="0" w:line="240" w:lineRule="auto"/>
        <w:ind w:firstLine="720"/>
        <w:jc w:val="both"/>
        <w:rPr>
          <w:rFonts w:ascii="Times New Roman" w:hAnsi="Times New Roman"/>
          <w:sz w:val="28"/>
          <w:szCs w:val="28"/>
        </w:rPr>
      </w:pPr>
      <w:r>
        <w:rPr>
          <w:rFonts w:ascii="Times New Roman" w:hAnsi="Times New Roman"/>
          <w:sz w:val="28"/>
          <w:szCs w:val="28"/>
        </w:rPr>
        <w:t xml:space="preserve">2.3.1. </w:t>
      </w:r>
      <w:r w:rsidRPr="004A4055">
        <w:rPr>
          <w:rFonts w:ascii="Times New Roman" w:hAnsi="Times New Roman"/>
          <w:sz w:val="28"/>
          <w:szCs w:val="28"/>
        </w:rPr>
        <w:t xml:space="preserve">Результатом предоставления муниципальной услуги на </w:t>
      </w:r>
      <w:r w:rsidRPr="004A4055">
        <w:rPr>
          <w:rFonts w:ascii="Times New Roman" w:hAnsi="Times New Roman"/>
          <w:sz w:val="28"/>
          <w:szCs w:val="28"/>
          <w:lang w:val="en-US"/>
        </w:rPr>
        <w:t>I</w:t>
      </w:r>
      <w:r w:rsidRPr="004A4055">
        <w:rPr>
          <w:rFonts w:ascii="Times New Roman" w:hAnsi="Times New Roman"/>
          <w:sz w:val="28"/>
          <w:szCs w:val="28"/>
        </w:rPr>
        <w:t xml:space="preserve"> этапе является:</w:t>
      </w:r>
    </w:p>
    <w:p w:rsidR="005C22C3" w:rsidRPr="004A4055" w:rsidRDefault="005C22C3" w:rsidP="005C22C3">
      <w:pPr>
        <w:spacing w:after="0" w:line="240" w:lineRule="auto"/>
        <w:ind w:firstLine="720"/>
        <w:jc w:val="both"/>
        <w:rPr>
          <w:rFonts w:ascii="Times New Roman" w:hAnsi="Times New Roman"/>
          <w:sz w:val="28"/>
          <w:szCs w:val="28"/>
        </w:rPr>
      </w:pPr>
      <w:r w:rsidRPr="004A4055">
        <w:rPr>
          <w:rFonts w:ascii="Times New Roman" w:hAnsi="Times New Roman"/>
          <w:sz w:val="28"/>
          <w:szCs w:val="28"/>
        </w:rPr>
        <w:t>опубликование Уполномоченным органом извещения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осуществлениякрестьянским (фермерским) хозяйствам его деятельности и уведомление заявителя об этом (в письменном виде);</w:t>
      </w:r>
    </w:p>
    <w:p w:rsidR="005C22C3" w:rsidRPr="004A4055" w:rsidRDefault="005C22C3" w:rsidP="005C22C3">
      <w:pPr>
        <w:spacing w:after="0" w:line="240" w:lineRule="auto"/>
        <w:ind w:firstLine="720"/>
        <w:jc w:val="both"/>
        <w:rPr>
          <w:rFonts w:ascii="Times New Roman" w:hAnsi="Times New Roman"/>
          <w:sz w:val="28"/>
          <w:szCs w:val="28"/>
        </w:rPr>
      </w:pPr>
      <w:r w:rsidRPr="004A4055">
        <w:rPr>
          <w:rFonts w:ascii="Times New Roman" w:hAnsi="Times New Roman"/>
          <w:sz w:val="28"/>
          <w:szCs w:val="28"/>
        </w:rPr>
        <w:t>направление (вручение) заявителю решения об отказе в предоставлении земельного участка в соответствии со статьей 39.16 Земельного Кодекса Российской Федерации с указанием оснований для отказа.</w:t>
      </w:r>
    </w:p>
    <w:p w:rsidR="005C22C3" w:rsidRPr="004A4055" w:rsidRDefault="005C22C3" w:rsidP="005C22C3">
      <w:pPr>
        <w:spacing w:after="0" w:line="240" w:lineRule="auto"/>
        <w:ind w:firstLine="720"/>
        <w:jc w:val="both"/>
        <w:rPr>
          <w:rFonts w:ascii="Times New Roman" w:hAnsi="Times New Roman"/>
          <w:sz w:val="28"/>
          <w:szCs w:val="28"/>
        </w:rPr>
      </w:pPr>
      <w:r w:rsidRPr="004A4055">
        <w:rPr>
          <w:rFonts w:ascii="Times New Roman" w:hAnsi="Times New Roman"/>
          <w:sz w:val="28"/>
          <w:szCs w:val="28"/>
        </w:rPr>
        <w:t>2.</w:t>
      </w:r>
      <w:r>
        <w:rPr>
          <w:rFonts w:ascii="Times New Roman" w:hAnsi="Times New Roman"/>
          <w:sz w:val="28"/>
          <w:szCs w:val="28"/>
        </w:rPr>
        <w:t>3.2</w:t>
      </w:r>
      <w:r w:rsidRPr="004A4055">
        <w:rPr>
          <w:rFonts w:ascii="Times New Roman" w:hAnsi="Times New Roman"/>
          <w:sz w:val="28"/>
          <w:szCs w:val="28"/>
        </w:rPr>
        <w:t xml:space="preserve">. Результатом предоставления муниципальной услуги на </w:t>
      </w:r>
      <w:r w:rsidRPr="004A4055">
        <w:rPr>
          <w:rFonts w:ascii="Times New Roman" w:hAnsi="Times New Roman"/>
          <w:sz w:val="28"/>
          <w:szCs w:val="28"/>
          <w:lang w:val="en-US"/>
        </w:rPr>
        <w:t>II</w:t>
      </w:r>
      <w:r w:rsidRPr="004A4055">
        <w:rPr>
          <w:rFonts w:ascii="Times New Roman" w:hAnsi="Times New Roman"/>
          <w:sz w:val="28"/>
          <w:szCs w:val="28"/>
        </w:rPr>
        <w:t xml:space="preserve"> этапе является направление (вручение) заявителю:</w:t>
      </w:r>
    </w:p>
    <w:p w:rsidR="005C22C3" w:rsidRPr="005C22C3" w:rsidRDefault="005C22C3" w:rsidP="005C22C3">
      <w:pPr>
        <w:pStyle w:val="af1"/>
        <w:spacing w:after="0" w:line="240" w:lineRule="auto"/>
        <w:ind w:firstLine="720"/>
        <w:rPr>
          <w:rFonts w:ascii="Times New Roman" w:hAnsi="Times New Roman" w:cs="Times New Roman"/>
          <w:sz w:val="28"/>
          <w:szCs w:val="28"/>
        </w:rPr>
      </w:pPr>
      <w:r w:rsidRPr="005C22C3">
        <w:rPr>
          <w:rFonts w:ascii="Times New Roman" w:hAnsi="Times New Roman" w:cs="Times New Roman"/>
          <w:sz w:val="28"/>
          <w:szCs w:val="28"/>
        </w:rPr>
        <w:t>проекта договора аренды земельного участка;</w:t>
      </w:r>
    </w:p>
    <w:p w:rsidR="005C22C3" w:rsidRPr="005C22C3" w:rsidRDefault="005C22C3" w:rsidP="005C22C3">
      <w:pPr>
        <w:pStyle w:val="af1"/>
        <w:spacing w:after="0" w:line="240" w:lineRule="auto"/>
        <w:ind w:firstLine="720"/>
        <w:rPr>
          <w:rFonts w:ascii="Times New Roman" w:hAnsi="Times New Roman" w:cs="Times New Roman"/>
          <w:sz w:val="28"/>
          <w:szCs w:val="28"/>
        </w:rPr>
      </w:pPr>
      <w:r w:rsidRPr="005C22C3">
        <w:rPr>
          <w:rFonts w:ascii="Times New Roman" w:hAnsi="Times New Roman" w:cs="Times New Roman"/>
          <w:sz w:val="28"/>
          <w:szCs w:val="28"/>
        </w:rPr>
        <w:t>проекта договора купли-продажи земельного участка;</w:t>
      </w:r>
    </w:p>
    <w:p w:rsidR="005C22C3" w:rsidRPr="004A4055" w:rsidRDefault="005C22C3" w:rsidP="005C22C3">
      <w:pPr>
        <w:autoSpaceDE w:val="0"/>
        <w:autoSpaceDN w:val="0"/>
        <w:spacing w:after="0" w:line="240" w:lineRule="auto"/>
        <w:ind w:firstLine="720"/>
        <w:jc w:val="both"/>
        <w:rPr>
          <w:rFonts w:ascii="Times New Roman" w:hAnsi="Times New Roman"/>
          <w:sz w:val="28"/>
          <w:szCs w:val="28"/>
        </w:rPr>
      </w:pPr>
      <w:r w:rsidRPr="004A4055">
        <w:rPr>
          <w:rFonts w:ascii="Times New Roman" w:hAnsi="Times New Roman"/>
          <w:sz w:val="28"/>
          <w:szCs w:val="28"/>
        </w:rPr>
        <w:t>решения об отказе в предоставлении земельного участка без проведения аукциона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r>
        <w:rPr>
          <w:rFonts w:ascii="Times New Roman" w:hAnsi="Times New Roman"/>
          <w:sz w:val="28"/>
          <w:szCs w:val="28"/>
        </w:rPr>
        <w:t xml:space="preserve">, </w:t>
      </w:r>
      <w:r w:rsidRPr="004A4055">
        <w:rPr>
          <w:rFonts w:ascii="Times New Roman" w:hAnsi="Times New Roman"/>
          <w:sz w:val="28"/>
          <w:szCs w:val="28"/>
        </w:rPr>
        <w:t>с указанием оснований для отказа.</w:t>
      </w:r>
    </w:p>
    <w:p w:rsidR="00182CDC" w:rsidRPr="004D4111" w:rsidRDefault="00182CDC" w:rsidP="00182CDC">
      <w:pPr>
        <w:spacing w:after="0" w:line="240" w:lineRule="auto"/>
        <w:jc w:val="center"/>
        <w:rPr>
          <w:rFonts w:ascii="Times New Roman" w:hAnsi="Times New Roman" w:cs="Times New Roman"/>
          <w:iCs/>
          <w:sz w:val="28"/>
          <w:szCs w:val="28"/>
        </w:rPr>
      </w:pPr>
    </w:p>
    <w:p w:rsidR="00182CDC" w:rsidRPr="004D4111" w:rsidRDefault="00182CDC" w:rsidP="00182CDC">
      <w:pPr>
        <w:spacing w:after="0" w:line="240" w:lineRule="auto"/>
        <w:ind w:firstLine="709"/>
        <w:rPr>
          <w:rFonts w:ascii="Times New Roman" w:hAnsi="Times New Roman" w:cs="Times New Roman"/>
          <w:sz w:val="28"/>
          <w:szCs w:val="28"/>
        </w:rPr>
      </w:pPr>
      <w:r w:rsidRPr="004D4111">
        <w:rPr>
          <w:rFonts w:ascii="Times New Roman" w:hAnsi="Times New Roman" w:cs="Times New Roman"/>
          <w:iCs/>
          <w:sz w:val="28"/>
          <w:szCs w:val="28"/>
        </w:rPr>
        <w:t>2.4. Срок предоставления муниципальной услуги</w:t>
      </w:r>
    </w:p>
    <w:p w:rsidR="0060060B" w:rsidRPr="004A4055" w:rsidRDefault="0060060B" w:rsidP="0060060B">
      <w:pPr>
        <w:spacing w:after="0" w:line="240" w:lineRule="auto"/>
        <w:ind w:firstLine="720"/>
        <w:jc w:val="both"/>
        <w:rPr>
          <w:rFonts w:ascii="Times New Roman" w:hAnsi="Times New Roman"/>
          <w:sz w:val="28"/>
          <w:szCs w:val="28"/>
        </w:rPr>
      </w:pPr>
      <w:r>
        <w:rPr>
          <w:rFonts w:ascii="Times New Roman" w:hAnsi="Times New Roman"/>
          <w:sz w:val="28"/>
          <w:szCs w:val="28"/>
        </w:rPr>
        <w:t>2.4.1.</w:t>
      </w:r>
      <w:r w:rsidRPr="004A4055">
        <w:rPr>
          <w:rFonts w:ascii="Times New Roman" w:hAnsi="Times New Roman"/>
          <w:sz w:val="28"/>
          <w:szCs w:val="28"/>
        </w:rPr>
        <w:t xml:space="preserve">Срок первого этапа предоставления муниципальной услуги исчисляется со дня поступления в Уполномоченный орган заявления о </w:t>
      </w:r>
      <w:r w:rsidRPr="004A4055">
        <w:rPr>
          <w:rFonts w:ascii="Times New Roman" w:hAnsi="Times New Roman"/>
          <w:bCs/>
          <w:sz w:val="28"/>
          <w:szCs w:val="28"/>
        </w:rPr>
        <w:t>п</w:t>
      </w:r>
      <w:r w:rsidRPr="004A4055">
        <w:rPr>
          <w:rFonts w:ascii="Times New Roman" w:hAnsi="Times New Roman"/>
          <w:bCs/>
          <w:spacing w:val="-4"/>
          <w:sz w:val="28"/>
          <w:szCs w:val="28"/>
        </w:rPr>
        <w:t>редоставлении земельного участка</w:t>
      </w:r>
      <w:r w:rsidRPr="004A4055">
        <w:rPr>
          <w:rFonts w:ascii="Times New Roman" w:hAnsi="Times New Roman"/>
          <w:sz w:val="28"/>
          <w:szCs w:val="28"/>
        </w:rPr>
        <w:t xml:space="preserve"> для индивидуального жилищного строительства, ведения личного подсобного хозяйства в границах населенного пункта, садоводства, для осуществлениякрестьянским (фермерским) хозяйствам его деятельности до опубликования Уполномоченным органом извещения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осуществлениякрестьянским (фермерским) хозяйствам его деятельности либо принятия решения об отказе в предоставлении земельного участка в соответствии со статьей 39.16 Земельного Кодекса Российской Федерации и составляет не более 30 календарных дней.</w:t>
      </w:r>
    </w:p>
    <w:p w:rsidR="0060060B" w:rsidRPr="004A4055" w:rsidRDefault="0060060B" w:rsidP="0060060B">
      <w:pPr>
        <w:spacing w:after="0" w:line="240" w:lineRule="auto"/>
        <w:ind w:firstLine="720"/>
        <w:jc w:val="both"/>
        <w:rPr>
          <w:rFonts w:ascii="Times New Roman" w:hAnsi="Times New Roman"/>
          <w:sz w:val="28"/>
          <w:szCs w:val="28"/>
        </w:rPr>
      </w:pPr>
      <w:r w:rsidRPr="004A4055">
        <w:rPr>
          <w:rFonts w:ascii="Times New Roman" w:hAnsi="Times New Roman"/>
          <w:sz w:val="28"/>
          <w:szCs w:val="28"/>
        </w:rPr>
        <w:t>2.</w:t>
      </w:r>
      <w:r>
        <w:rPr>
          <w:rFonts w:ascii="Times New Roman" w:hAnsi="Times New Roman"/>
          <w:sz w:val="28"/>
          <w:szCs w:val="28"/>
        </w:rPr>
        <w:t>4</w:t>
      </w:r>
      <w:r w:rsidRPr="004A4055">
        <w:rPr>
          <w:rFonts w:ascii="Times New Roman" w:hAnsi="Times New Roman"/>
          <w:sz w:val="28"/>
          <w:szCs w:val="28"/>
        </w:rPr>
        <w:t>.</w:t>
      </w:r>
      <w:r>
        <w:rPr>
          <w:rFonts w:ascii="Times New Roman" w:hAnsi="Times New Roman"/>
          <w:sz w:val="28"/>
          <w:szCs w:val="28"/>
        </w:rPr>
        <w:t>2.</w:t>
      </w:r>
      <w:r w:rsidRPr="004A4055">
        <w:rPr>
          <w:rFonts w:ascii="Times New Roman" w:hAnsi="Times New Roman"/>
          <w:sz w:val="28"/>
          <w:szCs w:val="28"/>
        </w:rPr>
        <w:t xml:space="preserve"> Срок второго этапа предоставления муниципальной услуги исчисляется со дня опубликования извещения о предоставлении земельного </w:t>
      </w:r>
      <w:r w:rsidRPr="004A4055">
        <w:rPr>
          <w:rFonts w:ascii="Times New Roman" w:hAnsi="Times New Roman"/>
          <w:sz w:val="28"/>
          <w:szCs w:val="28"/>
        </w:rPr>
        <w:lastRenderedPageBreak/>
        <w:t>участка гражданам для индивидуального жилищного строительства, ведения личного подсобного хозяйства в границах н</w:t>
      </w:r>
      <w:r>
        <w:rPr>
          <w:rFonts w:ascii="Times New Roman" w:hAnsi="Times New Roman"/>
          <w:sz w:val="28"/>
          <w:szCs w:val="28"/>
        </w:rPr>
        <w:t xml:space="preserve">аселенного пункта, садоводства, </w:t>
      </w:r>
      <w:r w:rsidRPr="004A4055">
        <w:rPr>
          <w:rFonts w:ascii="Times New Roman" w:hAnsi="Times New Roman"/>
          <w:sz w:val="28"/>
          <w:szCs w:val="28"/>
        </w:rPr>
        <w:t>гражданам и крестьянским (фермерским) хозяйствам для осуществлениякрестьянским (фермерским) хозяйствам его деятельности до подготовки Уполномоченным органом проекта договора купли-продажи или проекта договора аренды земельного участка при условии, что не требуется образование или уточнение границ испрашиваемого земельного участка либо принятие решения об отказе в предоставлении земельного участка без проведения аукциона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и составляет не более 37 календарных дней.</w:t>
      </w:r>
    </w:p>
    <w:p w:rsidR="00182CDC" w:rsidRPr="004D4111" w:rsidRDefault="00182CDC" w:rsidP="00182CDC">
      <w:pPr>
        <w:spacing w:after="0" w:line="240" w:lineRule="auto"/>
        <w:ind w:firstLine="720"/>
        <w:jc w:val="both"/>
        <w:rPr>
          <w:rFonts w:ascii="Times New Roman" w:hAnsi="Times New Roman" w:cs="Times New Roman"/>
          <w:sz w:val="28"/>
          <w:szCs w:val="28"/>
        </w:rPr>
      </w:pPr>
    </w:p>
    <w:p w:rsidR="00182CDC" w:rsidRPr="004D4111" w:rsidRDefault="00182CDC" w:rsidP="00182CDC">
      <w:pPr>
        <w:spacing w:after="0" w:line="240" w:lineRule="auto"/>
        <w:jc w:val="center"/>
        <w:rPr>
          <w:rFonts w:ascii="Times New Roman" w:hAnsi="Times New Roman" w:cs="Times New Roman"/>
          <w:sz w:val="28"/>
          <w:szCs w:val="28"/>
        </w:rPr>
      </w:pPr>
      <w:r w:rsidRPr="004D4111">
        <w:rPr>
          <w:rFonts w:ascii="Times New Roman" w:hAnsi="Times New Roman" w:cs="Times New Roman"/>
          <w:sz w:val="28"/>
          <w:szCs w:val="28"/>
        </w:rPr>
        <w:t>2.5. Правовые основания для предоставления муниципальной услуги</w:t>
      </w: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Реестре, на ЕРПГУ, на официальном сайте Со</w:t>
      </w:r>
      <w:r w:rsidR="000F5F4D">
        <w:rPr>
          <w:rFonts w:ascii="Times New Roman" w:hAnsi="Times New Roman" w:cs="Times New Roman"/>
          <w:sz w:val="28"/>
          <w:szCs w:val="28"/>
        </w:rPr>
        <w:t xml:space="preserve">кольского муниципального округа </w:t>
      </w:r>
      <w:r w:rsidR="00EC08DF">
        <w:rPr>
          <w:rFonts w:ascii="Times New Roman" w:hAnsi="Times New Roman" w:cs="Times New Roman"/>
          <w:sz w:val="28"/>
          <w:szCs w:val="28"/>
        </w:rPr>
        <w:t xml:space="preserve">в </w:t>
      </w:r>
      <w:r w:rsidRPr="004D4111">
        <w:rPr>
          <w:rFonts w:ascii="Times New Roman" w:hAnsi="Times New Roman" w:cs="Times New Roman"/>
          <w:sz w:val="28"/>
          <w:szCs w:val="28"/>
        </w:rPr>
        <w:t>информационно-телекоммуникационной сети «Интернет».</w:t>
      </w:r>
    </w:p>
    <w:p w:rsidR="00182CDC" w:rsidRPr="004D4111" w:rsidRDefault="00182CDC" w:rsidP="0060060B">
      <w:pPr>
        <w:tabs>
          <w:tab w:val="left" w:pos="9072"/>
        </w:tabs>
        <w:spacing w:after="0" w:line="240" w:lineRule="auto"/>
        <w:ind w:left="5" w:right="-2" w:firstLine="704"/>
        <w:jc w:val="both"/>
        <w:rPr>
          <w:rFonts w:ascii="Times New Roman" w:hAnsi="Times New Roman" w:cs="Times New Roman"/>
          <w:sz w:val="28"/>
          <w:szCs w:val="28"/>
        </w:rPr>
      </w:pPr>
      <w:r w:rsidRPr="004D4111">
        <w:rPr>
          <w:rFonts w:ascii="Times New Roman" w:hAnsi="Times New Roman" w:cs="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 а также в соответствующем разделе Реестра.</w:t>
      </w:r>
    </w:p>
    <w:p w:rsidR="00182CDC" w:rsidRPr="004D4111" w:rsidRDefault="00182CDC" w:rsidP="00182CDC">
      <w:pPr>
        <w:spacing w:after="0" w:line="240" w:lineRule="auto"/>
        <w:ind w:firstLine="720"/>
        <w:jc w:val="both"/>
        <w:rPr>
          <w:rFonts w:ascii="Times New Roman" w:eastAsia="MS Mincho" w:hAnsi="Times New Roman" w:cs="Times New Roman"/>
          <w:i/>
          <w:color w:val="FF0000"/>
          <w:sz w:val="28"/>
          <w:szCs w:val="28"/>
        </w:rPr>
      </w:pPr>
    </w:p>
    <w:p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sidRPr="004D4111">
        <w:rPr>
          <w:rFonts w:ascii="Times New Roman" w:eastAsia="Calibri" w:hAnsi="Times New Roman" w:cs="Times New Roman"/>
          <w:sz w:val="28"/>
          <w:szCs w:val="28"/>
        </w:rPr>
        <w:t>, которые Заявитель должен представить самостоятельно</w:t>
      </w:r>
    </w:p>
    <w:p w:rsidR="0053100F" w:rsidRPr="004A4055" w:rsidRDefault="0053100F" w:rsidP="0053100F">
      <w:pPr>
        <w:spacing w:after="0" w:line="240" w:lineRule="auto"/>
        <w:ind w:firstLine="720"/>
        <w:jc w:val="both"/>
        <w:rPr>
          <w:rFonts w:ascii="Times New Roman" w:hAnsi="Times New Roman"/>
          <w:sz w:val="28"/>
          <w:szCs w:val="28"/>
        </w:rPr>
      </w:pPr>
      <w:r>
        <w:rPr>
          <w:rFonts w:ascii="Times New Roman" w:hAnsi="Times New Roman"/>
          <w:sz w:val="28"/>
          <w:szCs w:val="28"/>
        </w:rPr>
        <w:t>2.</w:t>
      </w:r>
      <w:r w:rsidR="00797E0F">
        <w:rPr>
          <w:rFonts w:ascii="Times New Roman" w:hAnsi="Times New Roman"/>
          <w:sz w:val="28"/>
          <w:szCs w:val="28"/>
        </w:rPr>
        <w:t>6</w:t>
      </w:r>
      <w:r>
        <w:rPr>
          <w:rFonts w:ascii="Times New Roman" w:hAnsi="Times New Roman"/>
          <w:sz w:val="28"/>
          <w:szCs w:val="28"/>
        </w:rPr>
        <w:t>.1</w:t>
      </w:r>
      <w:r w:rsidRPr="004A4055">
        <w:rPr>
          <w:rFonts w:ascii="Times New Roman" w:hAnsi="Times New Roman"/>
          <w:sz w:val="28"/>
          <w:szCs w:val="28"/>
        </w:rPr>
        <w:t>. Для предоставления муниципальной услуги заявитель представляет (направляет):</w:t>
      </w:r>
    </w:p>
    <w:p w:rsidR="0053100F" w:rsidRPr="004A4055" w:rsidRDefault="0053100F" w:rsidP="0053100F">
      <w:pPr>
        <w:spacing w:after="0" w:line="240" w:lineRule="auto"/>
        <w:ind w:firstLine="720"/>
        <w:jc w:val="both"/>
        <w:rPr>
          <w:rFonts w:ascii="Times New Roman" w:hAnsi="Times New Roman"/>
          <w:sz w:val="28"/>
          <w:szCs w:val="28"/>
        </w:rPr>
      </w:pPr>
      <w:r w:rsidRPr="004A4055">
        <w:rPr>
          <w:rFonts w:ascii="Times New Roman" w:hAnsi="Times New Roman"/>
          <w:sz w:val="28"/>
          <w:szCs w:val="28"/>
        </w:rPr>
        <w:t xml:space="preserve">Заявление </w:t>
      </w:r>
      <w:r w:rsidRPr="004A4055">
        <w:rPr>
          <w:rFonts w:ascii="Times New Roman" w:hAnsi="Times New Roman"/>
          <w:bCs/>
          <w:sz w:val="28"/>
          <w:szCs w:val="28"/>
        </w:rPr>
        <w:t>о п</w:t>
      </w:r>
      <w:r w:rsidRPr="004A4055">
        <w:rPr>
          <w:rFonts w:ascii="Times New Roman" w:hAnsi="Times New Roman"/>
          <w:bCs/>
          <w:spacing w:val="-4"/>
          <w:sz w:val="28"/>
          <w:szCs w:val="28"/>
        </w:rPr>
        <w:t>редоставлении земельного участка</w:t>
      </w:r>
      <w:r w:rsidRPr="004A4055">
        <w:rPr>
          <w:rFonts w:ascii="Times New Roman" w:hAnsi="Times New Roman"/>
          <w:sz w:val="28"/>
          <w:szCs w:val="28"/>
        </w:rPr>
        <w:t xml:space="preserve"> для индивидуального жилищного строительства, ведения личного подсобного хозяйства в границах населенного пункта, садоводства, для осуществлениякрестьянским (фермерским) хозяйствам его деятельности (далее также – заявление о предоставлении земельного участка, заявление) по форме согласно приложению 1 к настоящему административному регламенту.</w:t>
      </w:r>
    </w:p>
    <w:p w:rsidR="0053100F" w:rsidRPr="004A4055" w:rsidRDefault="0053100F" w:rsidP="0053100F">
      <w:pPr>
        <w:spacing w:after="0" w:line="240" w:lineRule="auto"/>
        <w:ind w:firstLine="709"/>
        <w:jc w:val="both"/>
        <w:rPr>
          <w:rFonts w:ascii="Times New Roman" w:hAnsi="Times New Roman"/>
          <w:sz w:val="28"/>
          <w:szCs w:val="28"/>
        </w:rPr>
      </w:pPr>
      <w:r w:rsidRPr="004A4055">
        <w:rPr>
          <w:rFonts w:ascii="Times New Roman" w:hAnsi="Times New Roman"/>
          <w:sz w:val="28"/>
          <w:szCs w:val="28"/>
        </w:rPr>
        <w:t>В заявлении о предоставлении земельного участка указываются:</w:t>
      </w:r>
    </w:p>
    <w:p w:rsidR="0053100F" w:rsidRPr="00710D48" w:rsidRDefault="0053100F" w:rsidP="005B5BAE">
      <w:pPr>
        <w:spacing w:after="0"/>
        <w:ind w:firstLine="539"/>
        <w:jc w:val="both"/>
        <w:rPr>
          <w:rFonts w:ascii="Times New Roman" w:hAnsi="Times New Roman"/>
          <w:sz w:val="28"/>
          <w:szCs w:val="28"/>
        </w:rPr>
      </w:pPr>
      <w:r w:rsidRPr="00710D48">
        <w:rPr>
          <w:rStyle w:val="blk"/>
          <w:rFonts w:ascii="Times New Roman" w:hAnsi="Times New Roman"/>
          <w:sz w:val="28"/>
          <w:szCs w:val="28"/>
        </w:rPr>
        <w:t>1) фамилия, имя, отчество, место жительства заявителя и реквизиты документа, удостоверяющего личность заявителя (для гражданина);</w:t>
      </w:r>
    </w:p>
    <w:p w:rsidR="0053100F" w:rsidRPr="00710D48" w:rsidRDefault="0053100F" w:rsidP="005B5BAE">
      <w:pPr>
        <w:spacing w:after="0"/>
        <w:ind w:firstLine="539"/>
        <w:jc w:val="both"/>
        <w:rPr>
          <w:rFonts w:ascii="Times New Roman" w:hAnsi="Times New Roman"/>
          <w:sz w:val="28"/>
          <w:szCs w:val="28"/>
        </w:rPr>
      </w:pPr>
      <w:bookmarkStart w:id="2" w:name="dst840"/>
      <w:bookmarkEnd w:id="2"/>
      <w:r w:rsidRPr="00710D48">
        <w:rPr>
          <w:rStyle w:val="blk"/>
          <w:rFonts w:ascii="Times New Roman" w:hAnsi="Times New Roman"/>
          <w:sz w:val="28"/>
          <w:szCs w:val="28"/>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w:t>
      </w:r>
      <w:r w:rsidRPr="00710D48">
        <w:rPr>
          <w:rStyle w:val="blk"/>
          <w:rFonts w:ascii="Times New Roman" w:hAnsi="Times New Roman"/>
          <w:sz w:val="28"/>
          <w:szCs w:val="28"/>
        </w:rPr>
        <w:lastRenderedPageBreak/>
        <w:t>исключением случаев, если заявителем является иностранное юридическое лицо;</w:t>
      </w:r>
    </w:p>
    <w:p w:rsidR="0053100F" w:rsidRPr="00710D48" w:rsidRDefault="0053100F" w:rsidP="005B5BAE">
      <w:pPr>
        <w:spacing w:after="0"/>
        <w:ind w:firstLine="539"/>
        <w:jc w:val="both"/>
        <w:rPr>
          <w:rFonts w:ascii="Times New Roman" w:hAnsi="Times New Roman"/>
          <w:sz w:val="28"/>
          <w:szCs w:val="28"/>
        </w:rPr>
      </w:pPr>
      <w:bookmarkStart w:id="3" w:name="dst841"/>
      <w:bookmarkEnd w:id="3"/>
      <w:r w:rsidRPr="00710D48">
        <w:rPr>
          <w:rStyle w:val="blk"/>
          <w:rFonts w:ascii="Times New Roman" w:hAnsi="Times New Roman"/>
          <w:sz w:val="28"/>
          <w:szCs w:val="28"/>
        </w:rPr>
        <w:t>3) кадастровый номер испрашиваемого земельного участка;</w:t>
      </w:r>
    </w:p>
    <w:p w:rsidR="0053100F" w:rsidRPr="00710D48" w:rsidRDefault="0053100F" w:rsidP="005B5BAE">
      <w:pPr>
        <w:spacing w:after="0"/>
        <w:ind w:firstLine="539"/>
        <w:jc w:val="both"/>
        <w:rPr>
          <w:rFonts w:ascii="Times New Roman" w:hAnsi="Times New Roman"/>
          <w:sz w:val="28"/>
          <w:szCs w:val="28"/>
        </w:rPr>
      </w:pPr>
      <w:bookmarkStart w:id="4" w:name="dst842"/>
      <w:bookmarkEnd w:id="4"/>
      <w:r w:rsidRPr="00710D48">
        <w:rPr>
          <w:rStyle w:val="blk"/>
          <w:rFonts w:ascii="Times New Roman" w:hAnsi="Times New Roman"/>
          <w:sz w:val="28"/>
          <w:szCs w:val="28"/>
        </w:rPr>
        <w:t>4) основание предоставления земельного участка без проведения торгов из числа предусмотренных</w:t>
      </w:r>
      <w:r>
        <w:rPr>
          <w:rStyle w:val="blk"/>
          <w:rFonts w:ascii="Times New Roman" w:hAnsi="Times New Roman"/>
          <w:sz w:val="28"/>
          <w:szCs w:val="28"/>
        </w:rPr>
        <w:t xml:space="preserve"> пунктом 2 статьи 39.3, статьей 39.5, пунктом 2 статьи 39.6 или пунктом 2 статьи 39.10 Земельного кодекса Российской Федерации </w:t>
      </w:r>
      <w:r w:rsidRPr="00710D48">
        <w:rPr>
          <w:rStyle w:val="blk"/>
          <w:rFonts w:ascii="Times New Roman" w:hAnsi="Times New Roman"/>
          <w:sz w:val="28"/>
          <w:szCs w:val="28"/>
        </w:rPr>
        <w:t>оснований;</w:t>
      </w:r>
    </w:p>
    <w:p w:rsidR="0053100F" w:rsidRPr="00710D48" w:rsidRDefault="0053100F" w:rsidP="005B5BAE">
      <w:pPr>
        <w:spacing w:after="0"/>
        <w:ind w:firstLine="539"/>
        <w:jc w:val="both"/>
        <w:rPr>
          <w:rFonts w:ascii="Times New Roman" w:hAnsi="Times New Roman"/>
          <w:sz w:val="28"/>
          <w:szCs w:val="28"/>
        </w:rPr>
      </w:pPr>
      <w:bookmarkStart w:id="5" w:name="dst843"/>
      <w:bookmarkEnd w:id="5"/>
      <w:r w:rsidRPr="00710D48">
        <w:rPr>
          <w:rStyle w:val="blk"/>
          <w:rFonts w:ascii="Times New Roman" w:hAnsi="Times New Roman"/>
          <w:sz w:val="28"/>
          <w:szCs w:val="28"/>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53100F" w:rsidRPr="00710D48" w:rsidRDefault="0053100F" w:rsidP="005B5BAE">
      <w:pPr>
        <w:spacing w:after="0"/>
        <w:ind w:firstLine="539"/>
        <w:jc w:val="both"/>
        <w:rPr>
          <w:rFonts w:ascii="Times New Roman" w:hAnsi="Times New Roman"/>
          <w:sz w:val="28"/>
          <w:szCs w:val="28"/>
        </w:rPr>
      </w:pPr>
      <w:bookmarkStart w:id="6" w:name="dst844"/>
      <w:bookmarkEnd w:id="6"/>
      <w:r w:rsidRPr="00710D48">
        <w:rPr>
          <w:rStyle w:val="blk"/>
          <w:rFonts w:ascii="Times New Roman" w:hAnsi="Times New Roman"/>
          <w:sz w:val="28"/>
          <w:szCs w:val="28"/>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53100F" w:rsidRPr="00710D48" w:rsidRDefault="0053100F" w:rsidP="005B5BAE">
      <w:pPr>
        <w:spacing w:after="0"/>
        <w:ind w:firstLine="539"/>
        <w:jc w:val="both"/>
        <w:rPr>
          <w:rFonts w:ascii="Times New Roman" w:hAnsi="Times New Roman"/>
          <w:sz w:val="28"/>
          <w:szCs w:val="28"/>
        </w:rPr>
      </w:pPr>
      <w:bookmarkStart w:id="7" w:name="dst845"/>
      <w:bookmarkEnd w:id="7"/>
      <w:r w:rsidRPr="00710D48">
        <w:rPr>
          <w:rStyle w:val="blk"/>
          <w:rFonts w:ascii="Times New Roman" w:hAnsi="Times New Roman"/>
          <w:sz w:val="28"/>
          <w:szCs w:val="28"/>
        </w:rPr>
        <w:t>7) цель использования земельного участка;</w:t>
      </w:r>
    </w:p>
    <w:p w:rsidR="0053100F" w:rsidRPr="00710D48" w:rsidRDefault="0053100F" w:rsidP="005B5BAE">
      <w:pPr>
        <w:spacing w:after="0"/>
        <w:ind w:firstLine="539"/>
        <w:jc w:val="both"/>
        <w:rPr>
          <w:rFonts w:ascii="Times New Roman" w:hAnsi="Times New Roman"/>
          <w:sz w:val="28"/>
          <w:szCs w:val="28"/>
        </w:rPr>
      </w:pPr>
      <w:bookmarkStart w:id="8" w:name="dst846"/>
      <w:bookmarkEnd w:id="8"/>
      <w:r w:rsidRPr="00710D48">
        <w:rPr>
          <w:rStyle w:val="blk"/>
          <w:rFonts w:ascii="Times New Roman" w:hAnsi="Times New Roman"/>
          <w:sz w:val="28"/>
          <w:szCs w:val="28"/>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53100F" w:rsidRPr="00710D48" w:rsidRDefault="0053100F" w:rsidP="005B5BAE">
      <w:pPr>
        <w:spacing w:after="0"/>
        <w:ind w:firstLine="539"/>
        <w:jc w:val="both"/>
        <w:rPr>
          <w:rFonts w:ascii="Times New Roman" w:hAnsi="Times New Roman"/>
          <w:sz w:val="28"/>
          <w:szCs w:val="28"/>
        </w:rPr>
      </w:pPr>
      <w:bookmarkStart w:id="9" w:name="dst847"/>
      <w:bookmarkEnd w:id="9"/>
      <w:r w:rsidRPr="00710D48">
        <w:rPr>
          <w:rStyle w:val="blk"/>
          <w:rFonts w:ascii="Times New Roman" w:hAnsi="Times New Roman"/>
          <w:sz w:val="28"/>
          <w:szCs w:val="28"/>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53100F" w:rsidRPr="00710D48" w:rsidRDefault="0053100F" w:rsidP="005B5BAE">
      <w:pPr>
        <w:spacing w:after="0"/>
        <w:ind w:firstLine="539"/>
        <w:jc w:val="both"/>
        <w:rPr>
          <w:rFonts w:ascii="Times New Roman" w:hAnsi="Times New Roman"/>
          <w:sz w:val="28"/>
          <w:szCs w:val="28"/>
        </w:rPr>
      </w:pPr>
      <w:bookmarkStart w:id="10" w:name="dst848"/>
      <w:bookmarkEnd w:id="10"/>
      <w:r w:rsidRPr="00710D48">
        <w:rPr>
          <w:rStyle w:val="blk"/>
          <w:rFonts w:ascii="Times New Roman" w:hAnsi="Times New Roman"/>
          <w:sz w:val="28"/>
          <w:szCs w:val="28"/>
        </w:rPr>
        <w:t>10) почтовый адрес и (или) адрес электронной почты для связи с заявителем.</w:t>
      </w:r>
    </w:p>
    <w:p w:rsidR="0053100F" w:rsidRPr="004A4055" w:rsidRDefault="0053100F" w:rsidP="0053100F">
      <w:pPr>
        <w:autoSpaceDE w:val="0"/>
        <w:autoSpaceDN w:val="0"/>
        <w:adjustRightInd w:val="0"/>
        <w:spacing w:after="0" w:line="240" w:lineRule="auto"/>
        <w:ind w:firstLine="720"/>
        <w:jc w:val="both"/>
        <w:rPr>
          <w:rFonts w:ascii="Times New Roman" w:hAnsi="Times New Roman"/>
          <w:sz w:val="28"/>
          <w:szCs w:val="28"/>
        </w:rPr>
      </w:pPr>
      <w:r w:rsidRPr="004A4055">
        <w:rPr>
          <w:rFonts w:ascii="Times New Roman" w:hAnsi="Times New Roman"/>
          <w:sz w:val="28"/>
          <w:szCs w:val="28"/>
        </w:rPr>
        <w:t>Заявление заполняется разборчиво, в машинописном виде или от руки. Заявление заверяется подписью заявителя (его уполномоченного представителя).</w:t>
      </w:r>
    </w:p>
    <w:p w:rsidR="0053100F" w:rsidRPr="004A4055" w:rsidRDefault="0053100F" w:rsidP="0053100F">
      <w:pPr>
        <w:autoSpaceDE w:val="0"/>
        <w:autoSpaceDN w:val="0"/>
        <w:adjustRightInd w:val="0"/>
        <w:spacing w:after="0" w:line="240" w:lineRule="auto"/>
        <w:ind w:firstLine="720"/>
        <w:jc w:val="both"/>
        <w:rPr>
          <w:rFonts w:ascii="Times New Roman" w:hAnsi="Times New Roman"/>
          <w:sz w:val="28"/>
          <w:szCs w:val="28"/>
        </w:rPr>
      </w:pPr>
      <w:r w:rsidRPr="004A4055">
        <w:rPr>
          <w:rFonts w:ascii="Times New Roman" w:hAnsi="Times New Roman"/>
          <w:sz w:val="28"/>
          <w:szCs w:val="28"/>
        </w:rPr>
        <w:t xml:space="preserve">Заявление, по просьбе заявителя, может быть заполнено специалистом, ответственным за прием документов, с помощью компьютера или от руки. В последнем случае заявитель (его уполномоченный представитель) вписывает в заявление от руки свои фамилию, имя, отчество (полностью) и ставит подпись. </w:t>
      </w:r>
    </w:p>
    <w:p w:rsidR="0053100F" w:rsidRPr="004A4055" w:rsidRDefault="0053100F" w:rsidP="0053100F">
      <w:pPr>
        <w:autoSpaceDE w:val="0"/>
        <w:autoSpaceDN w:val="0"/>
        <w:adjustRightInd w:val="0"/>
        <w:spacing w:after="0" w:line="240" w:lineRule="auto"/>
        <w:ind w:firstLine="720"/>
        <w:jc w:val="both"/>
        <w:rPr>
          <w:rFonts w:ascii="Times New Roman" w:hAnsi="Times New Roman"/>
          <w:sz w:val="28"/>
          <w:szCs w:val="28"/>
        </w:rPr>
      </w:pPr>
      <w:r w:rsidRPr="004A4055">
        <w:rPr>
          <w:rFonts w:ascii="Times New Roman" w:hAnsi="Times New Roman"/>
          <w:sz w:val="28"/>
          <w:szCs w:val="28"/>
        </w:rPr>
        <w:t>Заявление составляется в единственном экземпляре – оригинале.</w:t>
      </w:r>
    </w:p>
    <w:p w:rsidR="0053100F" w:rsidRDefault="0053100F" w:rsidP="0053100F">
      <w:pPr>
        <w:spacing w:after="0" w:line="240" w:lineRule="auto"/>
        <w:ind w:firstLine="720"/>
        <w:jc w:val="both"/>
        <w:rPr>
          <w:rFonts w:ascii="Times New Roman" w:hAnsi="Times New Roman"/>
          <w:sz w:val="28"/>
          <w:szCs w:val="28"/>
        </w:rPr>
      </w:pPr>
      <w:r w:rsidRPr="004A4055">
        <w:rPr>
          <w:rFonts w:ascii="Times New Roman" w:hAnsi="Times New Roman"/>
          <w:sz w:val="28"/>
          <w:szCs w:val="28"/>
        </w:rPr>
        <w:t>При заполнении заявления не допускается использование сокращений слов и аббревиатур. Ответы на содержащиеся в заявлении вопросы должны быть конкретными и исчерпывающими.</w:t>
      </w:r>
    </w:p>
    <w:p w:rsidR="0053100F" w:rsidRPr="004A4055" w:rsidRDefault="0053100F" w:rsidP="0053100F">
      <w:pPr>
        <w:spacing w:after="0" w:line="240" w:lineRule="auto"/>
        <w:ind w:firstLine="720"/>
        <w:jc w:val="both"/>
        <w:rPr>
          <w:ins w:id="11" w:author="Рогова" w:date="2015-06-25T08:10:00Z"/>
          <w:rFonts w:ascii="Times New Roman" w:eastAsia="MS Mincho" w:hAnsi="Times New Roman"/>
          <w:sz w:val="28"/>
          <w:szCs w:val="28"/>
        </w:rPr>
      </w:pPr>
      <w:r>
        <w:rPr>
          <w:rFonts w:ascii="Times New Roman" w:hAnsi="Times New Roman"/>
          <w:sz w:val="28"/>
          <w:szCs w:val="28"/>
        </w:rPr>
        <w:t>2.</w:t>
      </w:r>
      <w:r w:rsidR="00797E0F">
        <w:rPr>
          <w:rFonts w:ascii="Times New Roman" w:hAnsi="Times New Roman"/>
          <w:sz w:val="28"/>
          <w:szCs w:val="28"/>
        </w:rPr>
        <w:t>6</w:t>
      </w:r>
      <w:r>
        <w:rPr>
          <w:rFonts w:ascii="Times New Roman" w:hAnsi="Times New Roman"/>
          <w:sz w:val="28"/>
          <w:szCs w:val="28"/>
        </w:rPr>
        <w:t>.2. Решение о предварительном согласовании предоставления земельного участка.</w:t>
      </w:r>
    </w:p>
    <w:p w:rsidR="0053100F" w:rsidRDefault="0053100F" w:rsidP="0053100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w:t>
      </w:r>
      <w:r w:rsidR="00797E0F">
        <w:rPr>
          <w:rFonts w:ascii="Times New Roman" w:hAnsi="Times New Roman"/>
          <w:sz w:val="28"/>
          <w:szCs w:val="28"/>
        </w:rPr>
        <w:t>6</w:t>
      </w:r>
      <w:r>
        <w:rPr>
          <w:rFonts w:ascii="Times New Roman" w:hAnsi="Times New Roman"/>
          <w:sz w:val="28"/>
          <w:szCs w:val="28"/>
        </w:rPr>
        <w:t>.3</w:t>
      </w:r>
      <w:r w:rsidRPr="004A4055">
        <w:rPr>
          <w:rFonts w:ascii="Times New Roman" w:hAnsi="Times New Roman"/>
          <w:sz w:val="28"/>
          <w:szCs w:val="28"/>
        </w:rPr>
        <w:t xml:space="preserve">. </w:t>
      </w:r>
      <w:r>
        <w:rPr>
          <w:rFonts w:ascii="Times New Roman" w:hAnsi="Times New Roman"/>
          <w:sz w:val="28"/>
          <w:szCs w:val="28"/>
        </w:rPr>
        <w:t xml:space="preserve">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w:t>
      </w:r>
      <w:r w:rsidRPr="004A4055">
        <w:rPr>
          <w:rFonts w:ascii="Times New Roman" w:hAnsi="Times New Roman"/>
          <w:sz w:val="28"/>
          <w:szCs w:val="28"/>
        </w:rPr>
        <w:lastRenderedPageBreak/>
        <w:t xml:space="preserve">(представление документа не требуется в случае представления заявления </w:t>
      </w:r>
      <w:r w:rsidRPr="004A4055">
        <w:rPr>
          <w:rFonts w:ascii="Times New Roman" w:hAnsi="Times New Roman"/>
          <w:sz w:val="28"/>
        </w:rPr>
        <w:t>с использованием государственной информационной системы «Портал государственных и муниципальных услуг (функций) Вологодской области»</w:t>
      </w:r>
      <w:r w:rsidRPr="004A4055">
        <w:rPr>
          <w:rFonts w:ascii="Times New Roman" w:hAnsi="Times New Roman"/>
          <w:sz w:val="28"/>
          <w:szCs w:val="28"/>
        </w:rPr>
        <w:t>, а также если заявление подписано усиленной квалифицированной электронной подписью).</w:t>
      </w:r>
    </w:p>
    <w:p w:rsidR="0053100F" w:rsidRDefault="0053100F" w:rsidP="0053100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В случае направления заявления о приобретении прав на земельный участок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 копия документа, подтверждающего полномочия представителя юридического или физического лица в соответствии с законодательством Российской Федерации.</w:t>
      </w:r>
    </w:p>
    <w:p w:rsidR="0053100F" w:rsidRDefault="0053100F" w:rsidP="0053100F">
      <w:pPr>
        <w:autoSpaceDE w:val="0"/>
        <w:autoSpaceDN w:val="0"/>
        <w:adjustRightInd w:val="0"/>
        <w:spacing w:after="0" w:line="240" w:lineRule="auto"/>
        <w:ind w:firstLine="709"/>
        <w:jc w:val="both"/>
        <w:rPr>
          <w:rStyle w:val="blk"/>
          <w:rFonts w:ascii="Times New Roman" w:hAnsi="Times New Roman"/>
          <w:sz w:val="28"/>
          <w:szCs w:val="28"/>
        </w:rPr>
      </w:pPr>
      <w:r>
        <w:rPr>
          <w:rFonts w:ascii="Times New Roman" w:hAnsi="Times New Roman"/>
          <w:sz w:val="28"/>
          <w:szCs w:val="28"/>
        </w:rPr>
        <w:t>2.</w:t>
      </w:r>
      <w:r w:rsidR="00797E0F">
        <w:rPr>
          <w:rFonts w:ascii="Times New Roman" w:hAnsi="Times New Roman"/>
          <w:sz w:val="28"/>
          <w:szCs w:val="28"/>
        </w:rPr>
        <w:t>6</w:t>
      </w:r>
      <w:r>
        <w:rPr>
          <w:rFonts w:ascii="Times New Roman" w:hAnsi="Times New Roman"/>
          <w:sz w:val="28"/>
          <w:szCs w:val="28"/>
        </w:rPr>
        <w:t xml:space="preserve">.4. </w:t>
      </w:r>
      <w:r>
        <w:rPr>
          <w:rStyle w:val="blk"/>
          <w:rFonts w:ascii="Times New Roman" w:hAnsi="Times New Roman"/>
          <w:sz w:val="28"/>
          <w:szCs w:val="28"/>
        </w:rPr>
        <w:t>Д</w:t>
      </w:r>
      <w:r w:rsidRPr="008E6688">
        <w:rPr>
          <w:rStyle w:val="blk"/>
          <w:rFonts w:ascii="Times New Roman" w:hAnsi="Times New Roman"/>
          <w:sz w:val="28"/>
          <w:szCs w:val="28"/>
        </w:rPr>
        <w:t>окументы, подтверждающие право заявителя на приобретение земельного участка без проведения торгов и предусмотренные</w:t>
      </w:r>
      <w:r>
        <w:rPr>
          <w:rStyle w:val="blk"/>
          <w:rFonts w:ascii="Times New Roman" w:hAnsi="Times New Roman"/>
          <w:sz w:val="28"/>
          <w:szCs w:val="28"/>
        </w:rPr>
        <w:t xml:space="preserve"> перечнем</w:t>
      </w:r>
      <w:r w:rsidRPr="008E6688">
        <w:rPr>
          <w:rStyle w:val="blk"/>
          <w:rFonts w:ascii="Times New Roman" w:hAnsi="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53100F" w:rsidRDefault="0053100F" w:rsidP="0053100F">
      <w:pPr>
        <w:spacing w:after="0" w:line="240" w:lineRule="auto"/>
        <w:ind w:firstLine="720"/>
        <w:jc w:val="both"/>
        <w:rPr>
          <w:rFonts w:ascii="Times New Roman" w:hAnsi="Times New Roman"/>
          <w:sz w:val="28"/>
          <w:szCs w:val="28"/>
        </w:rPr>
      </w:pPr>
      <w:r>
        <w:rPr>
          <w:rFonts w:ascii="Times New Roman" w:hAnsi="Times New Roman"/>
          <w:sz w:val="28"/>
          <w:szCs w:val="28"/>
        </w:rPr>
        <w:t>2.</w:t>
      </w:r>
      <w:r w:rsidR="00797E0F">
        <w:rPr>
          <w:rFonts w:ascii="Times New Roman" w:hAnsi="Times New Roman"/>
          <w:sz w:val="28"/>
          <w:szCs w:val="28"/>
        </w:rPr>
        <w:t>6</w:t>
      </w:r>
      <w:r>
        <w:rPr>
          <w:rFonts w:ascii="Times New Roman" w:hAnsi="Times New Roman"/>
          <w:sz w:val="28"/>
          <w:szCs w:val="28"/>
        </w:rPr>
        <w:t>.</w:t>
      </w:r>
      <w:r w:rsidR="001D3B11">
        <w:rPr>
          <w:rFonts w:ascii="Times New Roman" w:hAnsi="Times New Roman"/>
          <w:sz w:val="28"/>
          <w:szCs w:val="28"/>
        </w:rPr>
        <w:t>5</w:t>
      </w:r>
      <w:r w:rsidRPr="004A4055">
        <w:rPr>
          <w:rFonts w:ascii="Times New Roman" w:hAnsi="Times New Roman"/>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3100F" w:rsidRPr="004A4055" w:rsidRDefault="0053100F" w:rsidP="0053100F">
      <w:pPr>
        <w:spacing w:after="0" w:line="240" w:lineRule="auto"/>
        <w:ind w:firstLine="720"/>
        <w:jc w:val="both"/>
        <w:rPr>
          <w:sz w:val="28"/>
          <w:szCs w:val="28"/>
        </w:rPr>
      </w:pPr>
      <w:r>
        <w:rPr>
          <w:rFonts w:ascii="Times New Roman" w:hAnsi="Times New Roman"/>
          <w:sz w:val="28"/>
          <w:szCs w:val="28"/>
        </w:rPr>
        <w:t>2.</w:t>
      </w:r>
      <w:r w:rsidR="00797E0F">
        <w:rPr>
          <w:rFonts w:ascii="Times New Roman" w:hAnsi="Times New Roman"/>
          <w:sz w:val="28"/>
          <w:szCs w:val="28"/>
        </w:rPr>
        <w:t>6</w:t>
      </w:r>
      <w:r>
        <w:rPr>
          <w:rFonts w:ascii="Times New Roman" w:hAnsi="Times New Roman"/>
          <w:sz w:val="28"/>
          <w:szCs w:val="28"/>
        </w:rPr>
        <w:t>.</w:t>
      </w:r>
      <w:r w:rsidR="001D3B11">
        <w:rPr>
          <w:rFonts w:ascii="Times New Roman" w:hAnsi="Times New Roman"/>
          <w:sz w:val="28"/>
          <w:szCs w:val="28"/>
        </w:rPr>
        <w:t>6</w:t>
      </w:r>
      <w:r>
        <w:rPr>
          <w:rFonts w:ascii="Times New Roman" w:hAnsi="Times New Roman"/>
          <w:sz w:val="28"/>
          <w:szCs w:val="28"/>
        </w:rPr>
        <w:t xml:space="preserve">. </w:t>
      </w:r>
      <w:r>
        <w:rPr>
          <w:rStyle w:val="blk"/>
          <w:rFonts w:ascii="Times New Roman" w:hAnsi="Times New Roman"/>
          <w:sz w:val="28"/>
          <w:szCs w:val="28"/>
        </w:rPr>
        <w:t>П</w:t>
      </w:r>
      <w:r w:rsidRPr="008E6688">
        <w:rPr>
          <w:rStyle w:val="blk"/>
          <w:rFonts w:ascii="Times New Roman" w:hAnsi="Times New Roman"/>
          <w:sz w:val="28"/>
          <w:szCs w:val="28"/>
        </w:rPr>
        <w:t>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53100F" w:rsidRPr="004A4055" w:rsidRDefault="0053100F" w:rsidP="0053100F">
      <w:pPr>
        <w:spacing w:after="0" w:line="240" w:lineRule="auto"/>
        <w:ind w:firstLine="720"/>
        <w:jc w:val="both"/>
        <w:rPr>
          <w:rFonts w:ascii="Times New Roman" w:hAnsi="Times New Roman"/>
          <w:sz w:val="28"/>
        </w:rPr>
      </w:pPr>
      <w:bookmarkStart w:id="12" w:name="sub_391525"/>
      <w:r w:rsidRPr="004A4055">
        <w:rPr>
          <w:rFonts w:ascii="Times New Roman" w:hAnsi="Times New Roman"/>
          <w:sz w:val="28"/>
        </w:rPr>
        <w:t>2.</w:t>
      </w:r>
      <w:r w:rsidR="00227C29">
        <w:rPr>
          <w:rFonts w:ascii="Times New Roman" w:hAnsi="Times New Roman"/>
          <w:sz w:val="28"/>
        </w:rPr>
        <w:t>6.</w:t>
      </w:r>
      <w:r w:rsidR="001D3B11">
        <w:rPr>
          <w:rFonts w:ascii="Times New Roman" w:hAnsi="Times New Roman"/>
          <w:sz w:val="28"/>
        </w:rPr>
        <w:t>7</w:t>
      </w:r>
      <w:r w:rsidRPr="004A4055">
        <w:rPr>
          <w:rFonts w:ascii="Times New Roman" w:hAnsi="Times New Roman"/>
          <w:sz w:val="28"/>
        </w:rPr>
        <w:t>. Заявление о предоставлении земельного участка и прилагаемые документы представляются заявителем в Уполномоченный орган (МФЦ) на бумажном носителе непосредственно или направляются посредством почтового отправления.</w:t>
      </w:r>
    </w:p>
    <w:p w:rsidR="0053100F" w:rsidRPr="004A4055" w:rsidRDefault="0053100F" w:rsidP="0053100F">
      <w:pPr>
        <w:spacing w:after="0" w:line="240" w:lineRule="auto"/>
        <w:ind w:firstLine="709"/>
        <w:jc w:val="both"/>
        <w:rPr>
          <w:rFonts w:ascii="Times New Roman" w:hAnsi="Times New Roman"/>
          <w:sz w:val="28"/>
          <w:szCs w:val="28"/>
        </w:rPr>
      </w:pPr>
      <w:r w:rsidRPr="004A4055">
        <w:rPr>
          <w:rFonts w:ascii="Times New Roman" w:hAnsi="Times New Roman"/>
          <w:sz w:val="28"/>
        </w:rPr>
        <w:t>2.</w:t>
      </w:r>
      <w:r w:rsidR="00227C29">
        <w:rPr>
          <w:rFonts w:ascii="Times New Roman" w:hAnsi="Times New Roman"/>
          <w:sz w:val="28"/>
        </w:rPr>
        <w:t>6.</w:t>
      </w:r>
      <w:r w:rsidR="001D3B11">
        <w:rPr>
          <w:rFonts w:ascii="Times New Roman" w:hAnsi="Times New Roman"/>
          <w:sz w:val="28"/>
        </w:rPr>
        <w:t>8</w:t>
      </w:r>
      <w:r w:rsidRPr="004A4055">
        <w:rPr>
          <w:rFonts w:ascii="Times New Roman" w:hAnsi="Times New Roman"/>
          <w:sz w:val="28"/>
        </w:rPr>
        <w:t>. Заявитель вправе направить заявление о предоставлении земельного участка и прилагаемые документы в форме электронных документов с использованием государственной информационной системы «Портал государственных и муниципальных услуг (функций) Вологодской области» либо путем направления электронного документа на официальную электронную почту Уполномоченного органа.</w:t>
      </w:r>
    </w:p>
    <w:p w:rsidR="0053100F" w:rsidRPr="004A4055" w:rsidRDefault="0053100F" w:rsidP="0053100F">
      <w:pPr>
        <w:autoSpaceDE w:val="0"/>
        <w:autoSpaceDN w:val="0"/>
        <w:adjustRightInd w:val="0"/>
        <w:spacing w:after="0" w:line="240" w:lineRule="auto"/>
        <w:ind w:firstLine="720"/>
        <w:jc w:val="both"/>
        <w:rPr>
          <w:rFonts w:ascii="Times New Roman" w:hAnsi="Times New Roman"/>
          <w:sz w:val="28"/>
          <w:szCs w:val="28"/>
        </w:rPr>
      </w:pPr>
      <w:r w:rsidRPr="004A4055">
        <w:rPr>
          <w:rFonts w:ascii="Times New Roman" w:hAnsi="Times New Roman"/>
          <w:sz w:val="28"/>
          <w:szCs w:val="28"/>
        </w:rPr>
        <w:t>Заявление в форме электронного документа подписывается по выбору заявителя (если заявителем является физическое лицо):</w:t>
      </w:r>
    </w:p>
    <w:p w:rsidR="0053100F" w:rsidRPr="004A4055" w:rsidRDefault="0053100F" w:rsidP="0053100F">
      <w:pPr>
        <w:autoSpaceDE w:val="0"/>
        <w:autoSpaceDN w:val="0"/>
        <w:adjustRightInd w:val="0"/>
        <w:spacing w:after="0" w:line="240" w:lineRule="auto"/>
        <w:ind w:firstLine="720"/>
        <w:jc w:val="both"/>
        <w:rPr>
          <w:rFonts w:ascii="Times New Roman" w:hAnsi="Times New Roman"/>
          <w:sz w:val="28"/>
          <w:szCs w:val="28"/>
        </w:rPr>
      </w:pPr>
      <w:r w:rsidRPr="004A4055">
        <w:rPr>
          <w:rFonts w:ascii="Times New Roman" w:hAnsi="Times New Roman"/>
          <w:sz w:val="28"/>
          <w:szCs w:val="28"/>
        </w:rPr>
        <w:t>простой электронной подписью заявителя (представителя заявителя);</w:t>
      </w:r>
    </w:p>
    <w:p w:rsidR="0053100F" w:rsidRPr="004A4055" w:rsidRDefault="0053100F" w:rsidP="0053100F">
      <w:pPr>
        <w:autoSpaceDE w:val="0"/>
        <w:autoSpaceDN w:val="0"/>
        <w:adjustRightInd w:val="0"/>
        <w:spacing w:after="0" w:line="240" w:lineRule="auto"/>
        <w:ind w:firstLine="720"/>
        <w:jc w:val="both"/>
        <w:rPr>
          <w:rFonts w:ascii="Times New Roman" w:hAnsi="Times New Roman"/>
          <w:sz w:val="28"/>
          <w:szCs w:val="28"/>
        </w:rPr>
      </w:pPr>
      <w:r w:rsidRPr="004A4055">
        <w:rPr>
          <w:rFonts w:ascii="Times New Roman" w:hAnsi="Times New Roman"/>
          <w:sz w:val="28"/>
          <w:szCs w:val="28"/>
        </w:rPr>
        <w:t>усиленной квалифицированной электронной подписью заявителя (представителя заявителя).</w:t>
      </w:r>
    </w:p>
    <w:p w:rsidR="0053100F" w:rsidRPr="004A4055" w:rsidRDefault="0053100F" w:rsidP="0053100F">
      <w:pPr>
        <w:autoSpaceDE w:val="0"/>
        <w:autoSpaceDN w:val="0"/>
        <w:adjustRightInd w:val="0"/>
        <w:spacing w:after="0" w:line="240" w:lineRule="auto"/>
        <w:ind w:firstLine="720"/>
        <w:jc w:val="both"/>
        <w:rPr>
          <w:rFonts w:ascii="Times New Roman" w:hAnsi="Times New Roman"/>
          <w:sz w:val="28"/>
          <w:szCs w:val="28"/>
        </w:rPr>
      </w:pPr>
      <w:r w:rsidRPr="004A4055">
        <w:rPr>
          <w:rFonts w:ascii="Times New Roman" w:hAnsi="Times New Roman"/>
          <w:sz w:val="28"/>
          <w:szCs w:val="28"/>
        </w:rPr>
        <w:t xml:space="preserve">Заявление от имени юридического лица заверяется по выбору заявителя простойэлектронной подписью либо усиленной </w:t>
      </w:r>
      <w:r w:rsidRPr="004A4055">
        <w:rPr>
          <w:rFonts w:ascii="Times New Roman" w:hAnsi="Times New Roman"/>
          <w:sz w:val="28"/>
          <w:szCs w:val="28"/>
        </w:rPr>
        <w:lastRenderedPageBreak/>
        <w:t>квалифицированной электронной подписью (если заявителем является юридическое лицо):</w:t>
      </w:r>
    </w:p>
    <w:p w:rsidR="0053100F" w:rsidRPr="004A4055" w:rsidRDefault="0053100F" w:rsidP="0053100F">
      <w:pPr>
        <w:autoSpaceDE w:val="0"/>
        <w:autoSpaceDN w:val="0"/>
        <w:adjustRightInd w:val="0"/>
        <w:spacing w:after="0" w:line="240" w:lineRule="auto"/>
        <w:ind w:firstLine="720"/>
        <w:jc w:val="both"/>
        <w:rPr>
          <w:rFonts w:ascii="Times New Roman" w:hAnsi="Times New Roman"/>
          <w:sz w:val="28"/>
          <w:szCs w:val="28"/>
        </w:rPr>
      </w:pPr>
      <w:r w:rsidRPr="004A4055">
        <w:rPr>
          <w:rFonts w:ascii="Times New Roman" w:hAnsi="Times New Roman"/>
          <w:sz w:val="28"/>
          <w:szCs w:val="28"/>
        </w:rPr>
        <w:t>лица, действующего от имени юридического лица без доверенности;</w:t>
      </w:r>
    </w:p>
    <w:p w:rsidR="0053100F" w:rsidRPr="004A4055" w:rsidRDefault="0053100F" w:rsidP="0053100F">
      <w:pPr>
        <w:spacing w:after="0" w:line="240" w:lineRule="auto"/>
        <w:ind w:firstLine="709"/>
        <w:jc w:val="both"/>
        <w:rPr>
          <w:rFonts w:ascii="Times New Roman" w:hAnsi="Times New Roman"/>
          <w:sz w:val="28"/>
          <w:szCs w:val="28"/>
        </w:rPr>
      </w:pPr>
      <w:r w:rsidRPr="004A4055">
        <w:rPr>
          <w:rFonts w:ascii="Times New Roman" w:hAnsi="Times New Roman"/>
          <w:sz w:val="28"/>
          <w:szCs w:val="28"/>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53100F" w:rsidRPr="004A4055" w:rsidRDefault="0053100F" w:rsidP="0053100F">
      <w:pPr>
        <w:spacing w:after="0" w:line="240" w:lineRule="auto"/>
        <w:ind w:firstLine="709"/>
        <w:jc w:val="both"/>
        <w:rPr>
          <w:rFonts w:ascii="Times New Roman" w:hAnsi="Times New Roman"/>
          <w:sz w:val="28"/>
          <w:szCs w:val="28"/>
        </w:rPr>
      </w:pPr>
      <w:r w:rsidRPr="004A4055">
        <w:rPr>
          <w:rFonts w:ascii="Times New Roman" w:hAnsi="Times New Roman"/>
          <w:sz w:val="28"/>
          <w:szCs w:val="28"/>
        </w:rPr>
        <w:t>2.</w:t>
      </w:r>
      <w:r w:rsidR="001D3B11">
        <w:rPr>
          <w:rFonts w:ascii="Times New Roman" w:hAnsi="Times New Roman"/>
          <w:sz w:val="28"/>
          <w:szCs w:val="28"/>
        </w:rPr>
        <w:t>6.9</w:t>
      </w:r>
      <w:r w:rsidRPr="004A4055">
        <w:rPr>
          <w:rFonts w:ascii="Times New Roman" w:hAnsi="Times New Roman"/>
          <w:sz w:val="28"/>
          <w:szCs w:val="28"/>
        </w:rPr>
        <w:t>. В случае представления копий докум</w:t>
      </w:r>
      <w:r w:rsidR="001D3B11">
        <w:rPr>
          <w:rFonts w:ascii="Times New Roman" w:hAnsi="Times New Roman"/>
          <w:sz w:val="28"/>
          <w:szCs w:val="28"/>
        </w:rPr>
        <w:t>ентов, необходимых для предоставл</w:t>
      </w:r>
      <w:r w:rsidRPr="004A4055">
        <w:rPr>
          <w:rFonts w:ascii="Times New Roman" w:hAnsi="Times New Roman"/>
          <w:sz w:val="28"/>
          <w:szCs w:val="28"/>
        </w:rPr>
        <w:t>ения муниципальной услуги, в электронном виде указанные документы должны быть подписаны усиленной электронной подписью (если заявителем является юридическое лицо) либо простой электронной подписью (если заявителем является физическое лицо).</w:t>
      </w:r>
    </w:p>
    <w:p w:rsidR="0053100F" w:rsidRPr="004A4055" w:rsidRDefault="0053100F" w:rsidP="0053100F">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Документ, подтверждающий полномочия представителя юридического лица, представленный в форме электронного документа, удостоверяется усиленной электронной подписью правомочного должностного лица организации.</w:t>
      </w:r>
    </w:p>
    <w:p w:rsidR="0053100F" w:rsidRPr="004A4055" w:rsidRDefault="0053100F" w:rsidP="0053100F">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Документ, подтверждающий полномочия представителя физического лица, в том числе индивидуального предпринимателя, представленный в форме электронного документа, удостоверяется усиленной электронной подписью нотариуса.</w:t>
      </w:r>
    </w:p>
    <w:p w:rsidR="0053100F" w:rsidRPr="004A4055" w:rsidRDefault="0053100F" w:rsidP="0053100F">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2.</w:t>
      </w:r>
      <w:r w:rsidR="00227C29">
        <w:rPr>
          <w:rFonts w:ascii="Times New Roman" w:hAnsi="Times New Roman"/>
          <w:sz w:val="28"/>
          <w:szCs w:val="28"/>
        </w:rPr>
        <w:t>6.1</w:t>
      </w:r>
      <w:r w:rsidR="001D3B11">
        <w:rPr>
          <w:rFonts w:ascii="Times New Roman" w:hAnsi="Times New Roman"/>
          <w:sz w:val="28"/>
          <w:szCs w:val="28"/>
        </w:rPr>
        <w:t>0</w:t>
      </w:r>
      <w:r w:rsidRPr="004A4055">
        <w:rPr>
          <w:rFonts w:ascii="Times New Roman" w:hAnsi="Times New Roman"/>
          <w:sz w:val="28"/>
          <w:szCs w:val="28"/>
        </w:rPr>
        <w:t>.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(при наличии) и подписью руководителя, иного должностного лица, уполномоченного на это юридическим лицом. После проведения сверки подлинники документов возвращаются заявителю.</w:t>
      </w:r>
    </w:p>
    <w:p w:rsidR="0053100F" w:rsidRPr="004A4055" w:rsidRDefault="0053100F" w:rsidP="0053100F">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Документ, подтверждающий правомочие на обращение за получением муниципальной услуги, выданный организацией, удостоверяется подписью руководителя и печатью организации (при наличии).</w:t>
      </w:r>
    </w:p>
    <w:p w:rsidR="0053100F" w:rsidRPr="004A4055" w:rsidRDefault="0053100F" w:rsidP="0053100F">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2.</w:t>
      </w:r>
      <w:r w:rsidR="00227C29">
        <w:rPr>
          <w:rFonts w:ascii="Times New Roman" w:hAnsi="Times New Roman"/>
          <w:sz w:val="28"/>
          <w:szCs w:val="28"/>
        </w:rPr>
        <w:t>6.1</w:t>
      </w:r>
      <w:r w:rsidR="001D3B11">
        <w:rPr>
          <w:rFonts w:ascii="Times New Roman" w:hAnsi="Times New Roman"/>
          <w:sz w:val="28"/>
          <w:szCs w:val="28"/>
        </w:rPr>
        <w:t>1</w:t>
      </w:r>
      <w:r w:rsidRPr="004A4055">
        <w:rPr>
          <w:rFonts w:ascii="Times New Roman" w:hAnsi="Times New Roman"/>
          <w:sz w:val="28"/>
          <w:szCs w:val="28"/>
        </w:rPr>
        <w:t>. В случае представления документов физическим лицом на бумажном носителе копии документов представляются с предъявлением подлинников. После проведения сверки подлинники документов возвращаются заявителю.</w:t>
      </w:r>
    </w:p>
    <w:p w:rsidR="0053100F" w:rsidRPr="008A7BF1" w:rsidRDefault="0053100F" w:rsidP="0053100F">
      <w:pPr>
        <w:autoSpaceDE w:val="0"/>
        <w:autoSpaceDN w:val="0"/>
        <w:adjustRightInd w:val="0"/>
        <w:spacing w:after="0" w:line="240" w:lineRule="auto"/>
        <w:ind w:firstLine="720"/>
        <w:jc w:val="both"/>
        <w:rPr>
          <w:rFonts w:ascii="Times New Roman" w:hAnsi="Times New Roman"/>
          <w:sz w:val="28"/>
          <w:szCs w:val="28"/>
        </w:rPr>
      </w:pPr>
      <w:r w:rsidRPr="008A7BF1">
        <w:rPr>
          <w:rFonts w:ascii="Times New Roman" w:hAnsi="Times New Roman"/>
          <w:sz w:val="28"/>
          <w:szCs w:val="28"/>
        </w:rPr>
        <w:t>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53100F" w:rsidRPr="004A4055" w:rsidRDefault="0053100F" w:rsidP="0053100F">
      <w:pPr>
        <w:spacing w:after="0" w:line="240" w:lineRule="auto"/>
        <w:ind w:firstLine="709"/>
        <w:jc w:val="both"/>
        <w:rPr>
          <w:rFonts w:ascii="Times New Roman" w:hAnsi="Times New Roman"/>
          <w:sz w:val="28"/>
          <w:szCs w:val="28"/>
        </w:rPr>
      </w:pPr>
      <w:r w:rsidRPr="004A4055">
        <w:rPr>
          <w:rFonts w:ascii="Times New Roman" w:hAnsi="Times New Roman"/>
          <w:sz w:val="28"/>
          <w:szCs w:val="28"/>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53100F" w:rsidRPr="004A4055" w:rsidRDefault="00227C29" w:rsidP="0053100F">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2.6.1</w:t>
      </w:r>
      <w:r w:rsidR="001D3B11">
        <w:rPr>
          <w:rFonts w:ascii="Times New Roman" w:hAnsi="Times New Roman"/>
          <w:sz w:val="28"/>
          <w:szCs w:val="28"/>
        </w:rPr>
        <w:t>2</w:t>
      </w:r>
      <w:r w:rsidR="0053100F" w:rsidRPr="004A4055">
        <w:rPr>
          <w:rFonts w:ascii="Times New Roman" w:hAnsi="Times New Roman"/>
          <w:sz w:val="28"/>
          <w:szCs w:val="28"/>
        </w:rPr>
        <w:t xml:space="preserve">. В случае поступления в Уполномоченный орган заявления и прилагаемых нему  документов в форме электронных документов Уполномоченный орган подтверждает факт получения указанного заявления и прилагаемых к нему документов путем направления заявителю уведомления, содержащего входящие регистрационный номер заявления, дату получения Уполномоченным органом указанного заявления и </w:t>
      </w:r>
      <w:r w:rsidR="0053100F" w:rsidRPr="004A4055">
        <w:rPr>
          <w:rFonts w:ascii="Times New Roman" w:hAnsi="Times New Roman"/>
          <w:sz w:val="28"/>
          <w:szCs w:val="28"/>
        </w:rPr>
        <w:lastRenderedPageBreak/>
        <w:t>прилагаемых к нему документов, а также перечень наименование файлов, представленных в форме электронных документов, с указанием их объема (далее – уведомление о получении заявления).</w:t>
      </w:r>
    </w:p>
    <w:p w:rsidR="0053100F" w:rsidRPr="004A4055" w:rsidRDefault="0053100F" w:rsidP="0053100F">
      <w:pPr>
        <w:autoSpaceDE w:val="0"/>
        <w:autoSpaceDN w:val="0"/>
        <w:adjustRightInd w:val="0"/>
        <w:spacing w:after="0" w:line="240" w:lineRule="auto"/>
        <w:ind w:firstLine="720"/>
        <w:jc w:val="both"/>
        <w:rPr>
          <w:rFonts w:ascii="Times New Roman" w:hAnsi="Times New Roman"/>
          <w:sz w:val="28"/>
          <w:szCs w:val="28"/>
        </w:rPr>
      </w:pPr>
      <w:r w:rsidRPr="004A4055">
        <w:rPr>
          <w:rFonts w:ascii="Times New Roman" w:hAnsi="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bookmarkEnd w:id="12"/>
    <w:p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82CDC" w:rsidRPr="004D4111" w:rsidRDefault="00182CDC" w:rsidP="00F920B2">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C50E73" w:rsidRPr="000C411B" w:rsidRDefault="00A51288" w:rsidP="00F920B2">
      <w:pPr>
        <w:autoSpaceDE w:val="0"/>
        <w:autoSpaceDN w:val="0"/>
        <w:adjustRightInd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 xml:space="preserve">2.7.1. </w:t>
      </w:r>
      <w:r w:rsidR="00C50E73" w:rsidRPr="000C411B">
        <w:rPr>
          <w:rFonts w:ascii="Times New Roman" w:hAnsi="Times New Roman"/>
          <w:spacing w:val="-4"/>
          <w:sz w:val="28"/>
          <w:szCs w:val="28"/>
        </w:rPr>
        <w:t>Заявители вправе представить в Уполномоченный орган следующие документы:</w:t>
      </w:r>
    </w:p>
    <w:p w:rsidR="00797E0F" w:rsidRPr="004A4055" w:rsidRDefault="00A51288" w:rsidP="00F920B2">
      <w:pPr>
        <w:pStyle w:val="ConsPlusNormal"/>
        <w:spacing w:after="0" w:line="240" w:lineRule="auto"/>
        <w:jc w:val="both"/>
        <w:rPr>
          <w:rFonts w:ascii="Times New Roman" w:hAnsi="Times New Roman" w:cs="Times New Roman"/>
          <w:sz w:val="28"/>
          <w:szCs w:val="28"/>
        </w:rPr>
      </w:pPr>
      <w:r>
        <w:rPr>
          <w:rFonts w:ascii="Times New Roman" w:hAnsi="Times New Roman"/>
          <w:sz w:val="28"/>
          <w:szCs w:val="28"/>
        </w:rPr>
        <w:t>-</w:t>
      </w:r>
      <w:r w:rsidR="00797E0F" w:rsidRPr="004A4055">
        <w:rPr>
          <w:rFonts w:ascii="Times New Roman" w:hAnsi="Times New Roman" w:cs="Times New Roman"/>
          <w:sz w:val="28"/>
          <w:szCs w:val="28"/>
        </w:rPr>
        <w:t xml:space="preserve">выписку из Единого государственного реестра недвижимости (далее – ЕГРН) </w:t>
      </w:r>
      <w:r w:rsidR="00797E0F">
        <w:rPr>
          <w:rFonts w:ascii="Times New Roman" w:hAnsi="Times New Roman" w:cs="Times New Roman"/>
          <w:sz w:val="28"/>
          <w:szCs w:val="28"/>
        </w:rPr>
        <w:t>об объекте недвижимости (об испрашиваемом земельном участке)</w:t>
      </w:r>
      <w:r w:rsidR="00797E0F" w:rsidRPr="004A4055">
        <w:rPr>
          <w:rFonts w:ascii="Times New Roman" w:hAnsi="Times New Roman" w:cs="Times New Roman"/>
          <w:sz w:val="28"/>
          <w:szCs w:val="28"/>
        </w:rPr>
        <w:t>;</w:t>
      </w:r>
    </w:p>
    <w:p w:rsidR="00797E0F" w:rsidRPr="004A4055" w:rsidRDefault="00A51288" w:rsidP="00F920B2">
      <w:pPr>
        <w:spacing w:after="0" w:line="240" w:lineRule="auto"/>
        <w:ind w:firstLine="720"/>
        <w:jc w:val="both"/>
        <w:rPr>
          <w:rFonts w:ascii="Times New Roman" w:hAnsi="Times New Roman"/>
          <w:sz w:val="28"/>
          <w:szCs w:val="28"/>
        </w:rPr>
      </w:pPr>
      <w:r>
        <w:rPr>
          <w:rFonts w:ascii="Times New Roman" w:hAnsi="Times New Roman"/>
          <w:sz w:val="28"/>
          <w:szCs w:val="28"/>
        </w:rPr>
        <w:t>-</w:t>
      </w:r>
      <w:r w:rsidR="00797E0F" w:rsidRPr="004A4055">
        <w:rPr>
          <w:rFonts w:ascii="Times New Roman" w:hAnsi="Times New Roman"/>
          <w:sz w:val="28"/>
          <w:szCs w:val="28"/>
        </w:rPr>
        <w:t xml:space="preserve"> выписку из Единого государственного реестра юридических лиц о юридическом лице, являющемся заявителем;</w:t>
      </w:r>
    </w:p>
    <w:p w:rsidR="00797E0F" w:rsidRPr="004A4055" w:rsidRDefault="00A51288" w:rsidP="00F920B2">
      <w:pPr>
        <w:pStyle w:val="ConsPlusNormal"/>
        <w:spacing w:after="0" w:line="240" w:lineRule="auto"/>
        <w:jc w:val="both"/>
        <w:rPr>
          <w:rFonts w:ascii="Times New Roman" w:hAnsi="Times New Roman" w:cs="Times New Roman"/>
          <w:sz w:val="28"/>
          <w:szCs w:val="28"/>
        </w:rPr>
      </w:pPr>
      <w:r>
        <w:rPr>
          <w:rFonts w:ascii="Times New Roman" w:hAnsi="Times New Roman"/>
          <w:sz w:val="28"/>
          <w:szCs w:val="28"/>
        </w:rPr>
        <w:t>-</w:t>
      </w:r>
      <w:r w:rsidR="00797E0F" w:rsidRPr="004A4055">
        <w:rPr>
          <w:rFonts w:ascii="Times New Roman" w:hAnsi="Times New Roman"/>
          <w:sz w:val="28"/>
          <w:szCs w:val="28"/>
        </w:rPr>
        <w:t xml:space="preserve"> выписку из Единого государственного реестра индивидуальных пред</w:t>
      </w:r>
      <w:r w:rsidR="00797E0F">
        <w:rPr>
          <w:rFonts w:ascii="Times New Roman" w:hAnsi="Times New Roman"/>
          <w:sz w:val="28"/>
          <w:szCs w:val="28"/>
        </w:rPr>
        <w:t xml:space="preserve">принимателей об индивидуальном предпринимателе, </w:t>
      </w:r>
      <w:r w:rsidR="00797E0F" w:rsidRPr="00F459B7">
        <w:rPr>
          <w:rFonts w:ascii="Times New Roman" w:hAnsi="Times New Roman"/>
          <w:sz w:val="28"/>
          <w:szCs w:val="28"/>
        </w:rPr>
        <w:t>являющемся заявителем</w:t>
      </w:r>
      <w:r w:rsidR="00797E0F">
        <w:rPr>
          <w:rFonts w:ascii="Times New Roman" w:hAnsi="Times New Roman"/>
          <w:sz w:val="28"/>
          <w:szCs w:val="28"/>
        </w:rPr>
        <w:t>.</w:t>
      </w:r>
    </w:p>
    <w:p w:rsidR="00797E0F" w:rsidRPr="004A4055" w:rsidRDefault="00797E0F" w:rsidP="00F920B2">
      <w:pPr>
        <w:pStyle w:val="ConsPlusNormal"/>
        <w:widowControl/>
        <w:spacing w:after="0" w:line="240" w:lineRule="auto"/>
        <w:jc w:val="both"/>
        <w:outlineLvl w:val="0"/>
        <w:rPr>
          <w:rFonts w:ascii="Times New Roman" w:hAnsi="Times New Roman" w:cs="Times New Roman"/>
          <w:sz w:val="28"/>
          <w:szCs w:val="28"/>
        </w:rPr>
      </w:pPr>
      <w:r w:rsidRPr="004A4055">
        <w:rPr>
          <w:rFonts w:ascii="Times New Roman" w:hAnsi="Times New Roman" w:cs="Times New Roman"/>
          <w:sz w:val="28"/>
          <w:szCs w:val="28"/>
        </w:rPr>
        <w:t>2.</w:t>
      </w:r>
      <w:r w:rsidR="00AF2628">
        <w:rPr>
          <w:rFonts w:ascii="Times New Roman" w:hAnsi="Times New Roman" w:cs="Times New Roman"/>
          <w:sz w:val="28"/>
          <w:szCs w:val="28"/>
        </w:rPr>
        <w:t>7.2</w:t>
      </w:r>
      <w:r w:rsidRPr="004A4055">
        <w:rPr>
          <w:rFonts w:ascii="Times New Roman" w:hAnsi="Times New Roman" w:cs="Times New Roman"/>
          <w:sz w:val="28"/>
          <w:szCs w:val="28"/>
        </w:rPr>
        <w:t>. Документы, указанные в пункте 2.</w:t>
      </w:r>
      <w:r w:rsidR="00AF2628">
        <w:rPr>
          <w:rFonts w:ascii="Times New Roman" w:hAnsi="Times New Roman" w:cs="Times New Roman"/>
          <w:sz w:val="28"/>
          <w:szCs w:val="28"/>
        </w:rPr>
        <w:t>7.1.</w:t>
      </w:r>
      <w:r w:rsidRPr="004A4055">
        <w:rPr>
          <w:rFonts w:ascii="Times New Roman" w:hAnsi="Times New Roman" w:cs="Times New Roman"/>
          <w:sz w:val="28"/>
          <w:szCs w:val="28"/>
        </w:rPr>
        <w:t xml:space="preserve"> настоящего административного регламента, не могут быть затребованы у заявителя, при этом заявитель вправе их представить вместе с заявлением.</w:t>
      </w:r>
    </w:p>
    <w:p w:rsidR="00797E0F" w:rsidRPr="004A4055" w:rsidRDefault="00797E0F" w:rsidP="00F920B2">
      <w:pPr>
        <w:pStyle w:val="ConsPlusNormal"/>
        <w:widowControl/>
        <w:spacing w:after="0" w:line="240" w:lineRule="auto"/>
        <w:jc w:val="both"/>
        <w:outlineLvl w:val="0"/>
        <w:rPr>
          <w:rFonts w:ascii="Times New Roman" w:hAnsi="Times New Roman"/>
          <w:sz w:val="28"/>
          <w:szCs w:val="28"/>
        </w:rPr>
      </w:pPr>
      <w:r w:rsidRPr="004A4055">
        <w:rPr>
          <w:rFonts w:ascii="Times New Roman" w:hAnsi="Times New Roman"/>
          <w:sz w:val="28"/>
          <w:szCs w:val="28"/>
        </w:rPr>
        <w:t>2.</w:t>
      </w:r>
      <w:r w:rsidR="00F920B2">
        <w:rPr>
          <w:rFonts w:ascii="Times New Roman" w:hAnsi="Times New Roman"/>
          <w:sz w:val="28"/>
          <w:szCs w:val="28"/>
        </w:rPr>
        <w:t>7.3</w:t>
      </w:r>
      <w:r w:rsidRPr="004A4055">
        <w:rPr>
          <w:rFonts w:ascii="Times New Roman" w:hAnsi="Times New Roman"/>
          <w:sz w:val="28"/>
          <w:szCs w:val="28"/>
        </w:rPr>
        <w:t>. Документы, указанные в пункте 2.</w:t>
      </w:r>
      <w:r w:rsidR="00F920B2">
        <w:rPr>
          <w:rFonts w:ascii="Times New Roman" w:hAnsi="Times New Roman"/>
          <w:sz w:val="28"/>
          <w:szCs w:val="28"/>
        </w:rPr>
        <w:t>7.1</w:t>
      </w:r>
      <w:r w:rsidRPr="004A4055">
        <w:rPr>
          <w:rFonts w:ascii="Times New Roman" w:hAnsi="Times New Roman"/>
          <w:sz w:val="28"/>
          <w:szCs w:val="28"/>
        </w:rPr>
        <w:t>. настоящего административного регламента (их копии, сведения, содержащиеся в них), запрашиваются в государственных органах, и (или) подведомственных государственным органам организациям, в распоряжении которых находятся указанные документы, и не могут быть затребованы у заявителя, при этом заявитель вправе их представить самостоятельно.</w:t>
      </w:r>
    </w:p>
    <w:p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2.7.2. Документы, указанные в </w:t>
      </w:r>
      <w:hyperlink w:anchor="P196" w:history="1">
        <w:r w:rsidRPr="000C411B">
          <w:rPr>
            <w:rFonts w:ascii="Times New Roman" w:hAnsi="Times New Roman"/>
            <w:spacing w:val="-4"/>
            <w:sz w:val="28"/>
            <w:szCs w:val="28"/>
          </w:rPr>
          <w:t>пункте 2.7.1</w:t>
        </w:r>
      </w:hyperlink>
      <w:r w:rsidRPr="000C411B">
        <w:rPr>
          <w:rFonts w:ascii="Times New Roman" w:hAnsi="Times New Roman"/>
          <w:spacing w:val="-4"/>
          <w:sz w:val="28"/>
          <w:szCs w:val="28"/>
        </w:rPr>
        <w:t xml:space="preserve"> настоящего административного регламента, могут быть представлены </w:t>
      </w:r>
      <w:r w:rsidR="00116E75">
        <w:rPr>
          <w:rFonts w:ascii="Times New Roman" w:hAnsi="Times New Roman"/>
          <w:spacing w:val="-4"/>
          <w:sz w:val="28"/>
          <w:szCs w:val="28"/>
        </w:rPr>
        <w:t>З</w:t>
      </w:r>
      <w:r w:rsidRPr="000C411B">
        <w:rPr>
          <w:rFonts w:ascii="Times New Roman" w:hAnsi="Times New Roman"/>
          <w:spacing w:val="-4"/>
          <w:sz w:val="28"/>
          <w:szCs w:val="28"/>
        </w:rPr>
        <w:t>аявителем следующими способами:</w:t>
      </w:r>
    </w:p>
    <w:p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путем личного обращения в Уполномоченный орган или в МФЦ лично либо через своих представителей;</w:t>
      </w:r>
    </w:p>
    <w:p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посредством почтовой связи;</w:t>
      </w:r>
    </w:p>
    <w:p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по электронной почте;</w:t>
      </w:r>
    </w:p>
    <w:p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посредством Единого портала;</w:t>
      </w:r>
    </w:p>
    <w:p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2.7.3. Документы, указанные в пункте 2.7.1 настоящего административного регламента, не могут быть затребованы у </w:t>
      </w:r>
      <w:r w:rsidR="00116E75">
        <w:rPr>
          <w:rFonts w:ascii="Times New Roman" w:hAnsi="Times New Roman"/>
          <w:spacing w:val="-4"/>
          <w:sz w:val="28"/>
          <w:szCs w:val="28"/>
        </w:rPr>
        <w:t>З</w:t>
      </w:r>
      <w:r w:rsidRPr="000C411B">
        <w:rPr>
          <w:rFonts w:ascii="Times New Roman" w:hAnsi="Times New Roman"/>
          <w:spacing w:val="-4"/>
          <w:sz w:val="28"/>
          <w:szCs w:val="28"/>
        </w:rPr>
        <w:t xml:space="preserve">аявителя, при этом </w:t>
      </w:r>
      <w:r w:rsidR="00116E75">
        <w:rPr>
          <w:rFonts w:ascii="Times New Roman" w:hAnsi="Times New Roman"/>
          <w:spacing w:val="-4"/>
          <w:sz w:val="28"/>
          <w:szCs w:val="28"/>
        </w:rPr>
        <w:t>З</w:t>
      </w:r>
      <w:r w:rsidRPr="000C411B">
        <w:rPr>
          <w:rFonts w:ascii="Times New Roman" w:hAnsi="Times New Roman"/>
          <w:spacing w:val="-4"/>
          <w:sz w:val="28"/>
          <w:szCs w:val="28"/>
        </w:rPr>
        <w:t>аявитель вправе их представить вместе с заявлением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lastRenderedPageBreak/>
        <w:t xml:space="preserve">2.7.4. Документы, указанные в пункте 2.7.1 настоящего административного регламента (их копии, сведения, содержащиеся в них), запрашиваются в государственных органах, и (или) подведомственных государственным органам организациям, в распоряжении которых находятся указанные документы, и не могут быть затребованы у </w:t>
      </w:r>
      <w:r w:rsidR="00116E75">
        <w:rPr>
          <w:rFonts w:ascii="Times New Roman" w:hAnsi="Times New Roman"/>
          <w:spacing w:val="-4"/>
          <w:sz w:val="28"/>
          <w:szCs w:val="28"/>
        </w:rPr>
        <w:t>З</w:t>
      </w:r>
      <w:r w:rsidRPr="000C411B">
        <w:rPr>
          <w:rFonts w:ascii="Times New Roman" w:hAnsi="Times New Roman"/>
          <w:spacing w:val="-4"/>
          <w:sz w:val="28"/>
          <w:szCs w:val="28"/>
        </w:rPr>
        <w:t xml:space="preserve">аявителя, при этом </w:t>
      </w:r>
      <w:r w:rsidR="00116E75">
        <w:rPr>
          <w:rFonts w:ascii="Times New Roman" w:hAnsi="Times New Roman"/>
          <w:spacing w:val="-4"/>
          <w:sz w:val="28"/>
          <w:szCs w:val="28"/>
        </w:rPr>
        <w:t>З</w:t>
      </w:r>
      <w:r w:rsidRPr="000C411B">
        <w:rPr>
          <w:rFonts w:ascii="Times New Roman" w:hAnsi="Times New Roman"/>
          <w:spacing w:val="-4"/>
          <w:sz w:val="28"/>
          <w:szCs w:val="28"/>
        </w:rPr>
        <w:t>аявитель вправе их представить самостоятельно.</w:t>
      </w:r>
    </w:p>
    <w:p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2.7.5. Запрещено требовать от Заявителя:</w:t>
      </w:r>
    </w:p>
    <w:p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представления документов и информации, которые находятся в распоряжении органа, предоставляющего муниципальную услугу, органов государственной власти и организаций, участвующих в предоставлении муниципальной услуги;</w:t>
      </w:r>
    </w:p>
    <w:p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27.10.2010 </w:t>
      </w:r>
      <w:r>
        <w:rPr>
          <w:rFonts w:ascii="Segoe UI Symbol" w:hAnsi="Segoe UI Symbol"/>
          <w:sz w:val="28"/>
        </w:rPr>
        <w:t>№</w:t>
      </w:r>
      <w:r>
        <w:rPr>
          <w:rFonts w:ascii="Times New Roman" w:hAnsi="Times New Roman"/>
          <w:sz w:val="28"/>
        </w:rPr>
        <w:t xml:space="preserve"> 210-ФЗ «Об организации предоставления государственных и муниципальных услуг»;</w:t>
      </w:r>
    </w:p>
    <w:p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p>
    <w:p w:rsidR="00182CDC" w:rsidRPr="00E66183" w:rsidRDefault="00182CDC" w:rsidP="00C50E73">
      <w:pPr>
        <w:pStyle w:val="4"/>
        <w:spacing w:before="0" w:line="240" w:lineRule="auto"/>
        <w:ind w:firstLine="709"/>
        <w:jc w:val="both"/>
        <w:rPr>
          <w:rFonts w:ascii="Times New Roman" w:hAnsi="Times New Roman" w:cs="Times New Roman"/>
          <w:b w:val="0"/>
          <w:i w:val="0"/>
          <w:iCs w:val="0"/>
          <w:color w:val="auto"/>
          <w:sz w:val="28"/>
          <w:szCs w:val="28"/>
        </w:rPr>
      </w:pPr>
      <w:r w:rsidRPr="00E66183">
        <w:rPr>
          <w:rFonts w:ascii="Times New Roman" w:hAnsi="Times New Roman" w:cs="Times New Roman"/>
          <w:b w:val="0"/>
          <w:i w:val="0"/>
          <w:iCs w:val="0"/>
          <w:color w:val="auto"/>
          <w:sz w:val="28"/>
          <w:szCs w:val="28"/>
        </w:rPr>
        <w:t>2.8. Исчерпывающий перечень оснований для</w:t>
      </w:r>
      <w:r w:rsidR="00E66183">
        <w:rPr>
          <w:rFonts w:ascii="Times New Roman" w:hAnsi="Times New Roman" w:cs="Times New Roman"/>
          <w:b w:val="0"/>
          <w:i w:val="0"/>
          <w:iCs w:val="0"/>
          <w:color w:val="auto"/>
          <w:sz w:val="28"/>
          <w:szCs w:val="28"/>
        </w:rPr>
        <w:t xml:space="preserve"> отказа в приеме </w:t>
      </w:r>
      <w:r w:rsidRPr="00E66183">
        <w:rPr>
          <w:rFonts w:ascii="Times New Roman" w:hAnsi="Times New Roman" w:cs="Times New Roman"/>
          <w:b w:val="0"/>
          <w:i w:val="0"/>
          <w:iCs w:val="0"/>
          <w:color w:val="auto"/>
          <w:sz w:val="28"/>
          <w:szCs w:val="28"/>
        </w:rPr>
        <w:t>документов, необходимых для предоставления муниципальной услуги</w:t>
      </w:r>
    </w:p>
    <w:p w:rsidR="00182CDC" w:rsidRPr="004D4111" w:rsidRDefault="00182CDC" w:rsidP="00C50E73">
      <w:pPr>
        <w:pStyle w:val="ConsPlusNormal"/>
        <w:widowControl/>
        <w:spacing w:after="0" w:line="240" w:lineRule="auto"/>
        <w:ind w:firstLine="709"/>
        <w:jc w:val="both"/>
        <w:outlineLvl w:val="0"/>
        <w:rPr>
          <w:rFonts w:ascii="Times New Roman" w:hAnsi="Times New Roman" w:cs="Times New Roman"/>
          <w:sz w:val="28"/>
          <w:szCs w:val="28"/>
        </w:rPr>
      </w:pPr>
      <w:r w:rsidRPr="004D4111">
        <w:rPr>
          <w:rFonts w:ascii="Times New Roman" w:hAnsi="Times New Roman" w:cs="Times New Roman"/>
          <w:sz w:val="28"/>
          <w:szCs w:val="28"/>
        </w:rPr>
        <w:t>Оснований для</w:t>
      </w:r>
      <w:r w:rsidR="00E66183">
        <w:rPr>
          <w:rFonts w:ascii="Times New Roman" w:hAnsi="Times New Roman" w:cs="Times New Roman"/>
          <w:sz w:val="28"/>
          <w:szCs w:val="28"/>
        </w:rPr>
        <w:t xml:space="preserve"> отказа в приеме ходатайства и </w:t>
      </w:r>
      <w:r w:rsidRPr="004D4111">
        <w:rPr>
          <w:rFonts w:ascii="Times New Roman" w:hAnsi="Times New Roman" w:cs="Times New Roman"/>
          <w:sz w:val="28"/>
          <w:szCs w:val="28"/>
        </w:rPr>
        <w:t>документов, необходимых для предоставления муниципальной услуги, не имеется.</w:t>
      </w:r>
    </w:p>
    <w:p w:rsidR="00182CDC" w:rsidRPr="00E66183" w:rsidRDefault="00182CDC" w:rsidP="00205D98">
      <w:pPr>
        <w:pStyle w:val="4"/>
        <w:spacing w:before="0" w:line="240" w:lineRule="auto"/>
        <w:ind w:firstLine="709"/>
        <w:jc w:val="both"/>
        <w:rPr>
          <w:rFonts w:ascii="Times New Roman" w:hAnsi="Times New Roman" w:cs="Times New Roman"/>
          <w:b w:val="0"/>
          <w:i w:val="0"/>
          <w:iCs w:val="0"/>
          <w:color w:val="auto"/>
          <w:sz w:val="28"/>
          <w:szCs w:val="28"/>
        </w:rPr>
      </w:pPr>
      <w:r w:rsidRPr="00E66183">
        <w:rPr>
          <w:rFonts w:ascii="Times New Roman" w:hAnsi="Times New Roman" w:cs="Times New Roman"/>
          <w:b w:val="0"/>
          <w:i w:val="0"/>
          <w:iCs w:val="0"/>
          <w:color w:val="auto"/>
          <w:sz w:val="28"/>
          <w:szCs w:val="28"/>
        </w:rPr>
        <w:t>2.9. Исчерпывающий перечень оснований для приостановления предостав</w:t>
      </w:r>
      <w:r w:rsidR="00E66183">
        <w:rPr>
          <w:rFonts w:ascii="Times New Roman" w:hAnsi="Times New Roman" w:cs="Times New Roman"/>
          <w:b w:val="0"/>
          <w:i w:val="0"/>
          <w:iCs w:val="0"/>
          <w:color w:val="auto"/>
          <w:sz w:val="28"/>
          <w:szCs w:val="28"/>
        </w:rPr>
        <w:t xml:space="preserve">ления муниципальной услуги или </w:t>
      </w:r>
      <w:r w:rsidRPr="00E66183">
        <w:rPr>
          <w:rFonts w:ascii="Times New Roman" w:hAnsi="Times New Roman" w:cs="Times New Roman"/>
          <w:b w:val="0"/>
          <w:i w:val="0"/>
          <w:iCs w:val="0"/>
          <w:color w:val="auto"/>
          <w:sz w:val="28"/>
          <w:szCs w:val="28"/>
        </w:rPr>
        <w:t>отказа в предоставлении муниципальной услуги</w:t>
      </w:r>
    </w:p>
    <w:p w:rsidR="00205D98" w:rsidRPr="004A4055" w:rsidRDefault="00205D98" w:rsidP="00205D98">
      <w:pPr>
        <w:spacing w:after="0" w:line="240" w:lineRule="auto"/>
        <w:ind w:firstLine="720"/>
        <w:jc w:val="both"/>
        <w:rPr>
          <w:rFonts w:ascii="Times New Roman" w:hAnsi="Times New Roman"/>
          <w:spacing w:val="-4"/>
          <w:sz w:val="28"/>
          <w:szCs w:val="28"/>
        </w:rPr>
      </w:pPr>
      <w:r w:rsidRPr="004A4055">
        <w:rPr>
          <w:rFonts w:ascii="Times New Roman" w:hAnsi="Times New Roman"/>
          <w:spacing w:val="-4"/>
          <w:sz w:val="28"/>
          <w:szCs w:val="28"/>
        </w:rPr>
        <w:t>2.</w:t>
      </w:r>
      <w:r>
        <w:rPr>
          <w:rFonts w:ascii="Times New Roman" w:hAnsi="Times New Roman"/>
          <w:spacing w:val="-4"/>
          <w:sz w:val="28"/>
          <w:szCs w:val="28"/>
        </w:rPr>
        <w:t>9.1</w:t>
      </w:r>
      <w:r w:rsidRPr="004A4055">
        <w:rPr>
          <w:rFonts w:ascii="Times New Roman" w:hAnsi="Times New Roman"/>
          <w:spacing w:val="-4"/>
          <w:sz w:val="28"/>
          <w:szCs w:val="28"/>
        </w:rPr>
        <w:t xml:space="preserve">. Основания для приостановления </w:t>
      </w:r>
      <w:r w:rsidRPr="004A4055">
        <w:rPr>
          <w:rFonts w:ascii="Times New Roman" w:hAnsi="Times New Roman"/>
          <w:sz w:val="28"/>
          <w:szCs w:val="28"/>
        </w:rPr>
        <w:t>в предоставлении муниципальной услуги отсутствуют.</w:t>
      </w:r>
    </w:p>
    <w:p w:rsidR="00205D98" w:rsidRPr="004A4055" w:rsidRDefault="00205D98" w:rsidP="00205D98">
      <w:pPr>
        <w:spacing w:after="0" w:line="240" w:lineRule="auto"/>
        <w:ind w:firstLine="720"/>
        <w:jc w:val="both"/>
        <w:rPr>
          <w:rFonts w:ascii="Times New Roman" w:hAnsi="Times New Roman"/>
          <w:spacing w:val="-4"/>
          <w:sz w:val="28"/>
          <w:szCs w:val="28"/>
        </w:rPr>
      </w:pPr>
      <w:r w:rsidRPr="004A4055">
        <w:rPr>
          <w:rFonts w:ascii="Times New Roman" w:hAnsi="Times New Roman"/>
          <w:sz w:val="28"/>
          <w:szCs w:val="28"/>
        </w:rPr>
        <w:t>2.</w:t>
      </w:r>
      <w:r w:rsidR="00CA400E">
        <w:rPr>
          <w:rFonts w:ascii="Times New Roman" w:hAnsi="Times New Roman"/>
          <w:sz w:val="28"/>
          <w:szCs w:val="28"/>
        </w:rPr>
        <w:t>9.</w:t>
      </w:r>
      <w:r w:rsidRPr="004A4055">
        <w:rPr>
          <w:rFonts w:ascii="Times New Roman" w:hAnsi="Times New Roman"/>
          <w:sz w:val="28"/>
          <w:szCs w:val="28"/>
        </w:rPr>
        <w:t xml:space="preserve">2. </w:t>
      </w:r>
      <w:r w:rsidRPr="004A4055">
        <w:rPr>
          <w:rFonts w:ascii="Times New Roman" w:hAnsi="Times New Roman"/>
          <w:spacing w:val="-4"/>
          <w:sz w:val="28"/>
          <w:szCs w:val="28"/>
        </w:rPr>
        <w:t xml:space="preserve">Основаниями для отказа в предоставлении муниципальной услуги </w:t>
      </w:r>
      <w:r w:rsidRPr="004A4055">
        <w:rPr>
          <w:rFonts w:ascii="Times New Roman" w:hAnsi="Times New Roman"/>
          <w:sz w:val="28"/>
          <w:szCs w:val="28"/>
        </w:rPr>
        <w:t>являются:</w:t>
      </w:r>
    </w:p>
    <w:p w:rsidR="00205D98" w:rsidRPr="006E57FB" w:rsidRDefault="00205D98" w:rsidP="00205D98">
      <w:pPr>
        <w:spacing w:after="0" w:line="240" w:lineRule="auto"/>
        <w:ind w:firstLine="540"/>
        <w:jc w:val="both"/>
        <w:rPr>
          <w:rFonts w:ascii="Times New Roman" w:hAnsi="Times New Roman"/>
          <w:sz w:val="28"/>
          <w:szCs w:val="28"/>
        </w:rPr>
      </w:pPr>
      <w:r w:rsidRPr="006E57FB">
        <w:rPr>
          <w:rStyle w:val="blk"/>
          <w:rFonts w:ascii="Times New Roman" w:hAnsi="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205D98" w:rsidRPr="006E57FB" w:rsidRDefault="00205D98" w:rsidP="00205D98">
      <w:pPr>
        <w:spacing w:after="0" w:line="240" w:lineRule="auto"/>
        <w:ind w:firstLine="540"/>
        <w:jc w:val="both"/>
        <w:rPr>
          <w:rFonts w:ascii="Times New Roman" w:hAnsi="Times New Roman"/>
          <w:sz w:val="28"/>
          <w:szCs w:val="28"/>
        </w:rPr>
      </w:pPr>
      <w:bookmarkStart w:id="13" w:name="dst813"/>
      <w:bookmarkEnd w:id="13"/>
      <w:r w:rsidRPr="006E57FB">
        <w:rPr>
          <w:rStyle w:val="blk"/>
          <w:rFonts w:ascii="Times New Roman" w:hAnsi="Times New Roman"/>
          <w:sz w:val="28"/>
          <w:szCs w:val="28"/>
        </w:rPr>
        <w:lastRenderedPageBreak/>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w:t>
      </w:r>
      <w:r>
        <w:rPr>
          <w:rStyle w:val="blk"/>
          <w:rFonts w:ascii="Times New Roman" w:hAnsi="Times New Roman"/>
          <w:sz w:val="28"/>
          <w:szCs w:val="28"/>
        </w:rPr>
        <w:t xml:space="preserve"> подпунктом 10 пункта 2 статьи 39.10 Земельного кодекса Российской Федерации;</w:t>
      </w:r>
    </w:p>
    <w:p w:rsidR="00205D98" w:rsidRPr="006E57FB" w:rsidRDefault="00205D98" w:rsidP="00205D98">
      <w:pPr>
        <w:spacing w:after="0" w:line="240" w:lineRule="auto"/>
        <w:ind w:firstLine="540"/>
        <w:jc w:val="both"/>
        <w:rPr>
          <w:rFonts w:ascii="Times New Roman" w:hAnsi="Times New Roman"/>
          <w:sz w:val="28"/>
          <w:szCs w:val="28"/>
        </w:rPr>
      </w:pPr>
      <w:bookmarkStart w:id="14" w:name="dst1722"/>
      <w:bookmarkStart w:id="15" w:name="dst814"/>
      <w:bookmarkEnd w:id="14"/>
      <w:bookmarkEnd w:id="15"/>
      <w:r w:rsidRPr="006E57FB">
        <w:rPr>
          <w:rStyle w:val="blk"/>
          <w:rFonts w:ascii="Times New Roman" w:hAnsi="Times New Roman"/>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205D98" w:rsidRPr="006E57FB" w:rsidRDefault="00205D98" w:rsidP="00205D98">
      <w:pPr>
        <w:spacing w:after="0" w:line="240" w:lineRule="auto"/>
        <w:ind w:firstLine="540"/>
        <w:jc w:val="both"/>
        <w:rPr>
          <w:rFonts w:ascii="Times New Roman" w:hAnsi="Times New Roman"/>
          <w:sz w:val="28"/>
          <w:szCs w:val="28"/>
        </w:rPr>
      </w:pPr>
      <w:bookmarkStart w:id="16" w:name="dst2000"/>
      <w:bookmarkStart w:id="17" w:name="dst815"/>
      <w:bookmarkStart w:id="18" w:name="dst1765"/>
      <w:bookmarkEnd w:id="16"/>
      <w:bookmarkEnd w:id="17"/>
      <w:bookmarkEnd w:id="18"/>
      <w:r w:rsidRPr="006E57FB">
        <w:rPr>
          <w:rStyle w:val="blk"/>
          <w:rFonts w:ascii="Times New Roman" w:hAnsi="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r>
        <w:rPr>
          <w:rStyle w:val="blk"/>
          <w:rFonts w:ascii="Times New Roman" w:hAnsi="Times New Roman"/>
          <w:sz w:val="28"/>
          <w:szCs w:val="28"/>
        </w:rPr>
        <w:t>статьей 39.36 Земельного кодекса Российской Федерации</w:t>
      </w:r>
      <w:r w:rsidRPr="006E57FB">
        <w:rPr>
          <w:rStyle w:val="blk"/>
          <w:rFonts w:ascii="Times New Roman" w:hAnsi="Times New Roman"/>
          <w:sz w:val="28"/>
          <w:szCs w:val="28"/>
        </w:rPr>
        <w:t>,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w:t>
      </w:r>
      <w:r>
        <w:rPr>
          <w:rStyle w:val="blk"/>
          <w:rFonts w:ascii="Times New Roman" w:hAnsi="Times New Roman"/>
          <w:sz w:val="28"/>
          <w:szCs w:val="28"/>
        </w:rPr>
        <w:t xml:space="preserve"> частью 11 статьи 55.32</w:t>
      </w:r>
      <w:r w:rsidRPr="006E57FB">
        <w:rPr>
          <w:rStyle w:val="blk"/>
          <w:rFonts w:ascii="Times New Roman" w:hAnsi="Times New Roman"/>
          <w:sz w:val="28"/>
          <w:szCs w:val="28"/>
        </w:rPr>
        <w:t xml:space="preserve"> Градостроительного кодекса Российской Федерации;</w:t>
      </w:r>
    </w:p>
    <w:p w:rsidR="00205D98" w:rsidRPr="006E57FB" w:rsidRDefault="00205D98" w:rsidP="00205D98">
      <w:pPr>
        <w:spacing w:after="0" w:line="240" w:lineRule="auto"/>
        <w:ind w:firstLine="540"/>
        <w:jc w:val="both"/>
        <w:rPr>
          <w:rFonts w:ascii="Times New Roman" w:hAnsi="Times New Roman"/>
          <w:sz w:val="28"/>
          <w:szCs w:val="28"/>
        </w:rPr>
      </w:pPr>
      <w:bookmarkStart w:id="19" w:name="dst2001"/>
      <w:bookmarkStart w:id="20" w:name="dst816"/>
      <w:bookmarkEnd w:id="19"/>
      <w:bookmarkEnd w:id="20"/>
      <w:r w:rsidRPr="006E57FB">
        <w:rPr>
          <w:rStyle w:val="blk"/>
          <w:rFonts w:ascii="Times New Roman" w:hAnsi="Times New Roman"/>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r>
        <w:rPr>
          <w:rStyle w:val="blk"/>
          <w:rFonts w:ascii="Times New Roman" w:hAnsi="Times New Roman"/>
          <w:sz w:val="28"/>
          <w:szCs w:val="28"/>
        </w:rPr>
        <w:t>статьей 39.36 Земельного кодекса Российской Федерации</w:t>
      </w:r>
      <w:r w:rsidRPr="006E57FB">
        <w:rPr>
          <w:rStyle w:val="blk"/>
          <w:rFonts w:ascii="Times New Roman" w:hAnsi="Times New Roman"/>
          <w:sz w:val="28"/>
          <w:szCs w:val="28"/>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205D98" w:rsidRPr="006E57FB" w:rsidRDefault="00205D98" w:rsidP="00205D98">
      <w:pPr>
        <w:spacing w:after="0" w:line="240" w:lineRule="auto"/>
        <w:ind w:firstLine="540"/>
        <w:jc w:val="both"/>
        <w:rPr>
          <w:rFonts w:ascii="Times New Roman" w:hAnsi="Times New Roman"/>
          <w:sz w:val="28"/>
          <w:szCs w:val="28"/>
        </w:rPr>
      </w:pPr>
      <w:bookmarkStart w:id="21" w:name="dst817"/>
      <w:bookmarkEnd w:id="21"/>
      <w:r w:rsidRPr="006E57FB">
        <w:rPr>
          <w:rStyle w:val="blk"/>
          <w:rFonts w:ascii="Times New Roman" w:hAnsi="Times New Roman"/>
          <w:sz w:val="28"/>
          <w:szCs w:val="28"/>
        </w:rPr>
        <w:lastRenderedPageBreak/>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205D98" w:rsidRPr="006E57FB" w:rsidRDefault="00205D98" w:rsidP="00205D98">
      <w:pPr>
        <w:spacing w:after="0" w:line="240" w:lineRule="auto"/>
        <w:ind w:firstLine="540"/>
        <w:jc w:val="both"/>
        <w:rPr>
          <w:rFonts w:ascii="Times New Roman" w:hAnsi="Times New Roman"/>
          <w:sz w:val="28"/>
          <w:szCs w:val="28"/>
        </w:rPr>
      </w:pPr>
      <w:bookmarkStart w:id="22" w:name="dst818"/>
      <w:bookmarkEnd w:id="22"/>
      <w:r w:rsidRPr="006E57FB">
        <w:rPr>
          <w:rStyle w:val="blk"/>
          <w:rFonts w:ascii="Times New Roman" w:hAnsi="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205D98" w:rsidRPr="006E57FB" w:rsidRDefault="00205D98" w:rsidP="00205D98">
      <w:pPr>
        <w:spacing w:after="0" w:line="240" w:lineRule="auto"/>
        <w:ind w:firstLine="540"/>
        <w:jc w:val="both"/>
        <w:rPr>
          <w:rFonts w:ascii="Times New Roman" w:hAnsi="Times New Roman"/>
          <w:sz w:val="28"/>
          <w:szCs w:val="28"/>
        </w:rPr>
      </w:pPr>
      <w:bookmarkStart w:id="23" w:name="dst819"/>
      <w:bookmarkEnd w:id="23"/>
      <w:r w:rsidRPr="006E57FB">
        <w:rPr>
          <w:rStyle w:val="blk"/>
          <w:rFonts w:ascii="Times New Roman" w:hAnsi="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205D98" w:rsidRPr="006E57FB" w:rsidRDefault="00205D98" w:rsidP="00205D98">
      <w:pPr>
        <w:spacing w:after="0" w:line="240" w:lineRule="auto"/>
        <w:ind w:firstLine="540"/>
        <w:jc w:val="both"/>
        <w:rPr>
          <w:rFonts w:ascii="Times New Roman" w:hAnsi="Times New Roman"/>
          <w:sz w:val="28"/>
          <w:szCs w:val="28"/>
        </w:rPr>
      </w:pPr>
      <w:bookmarkStart w:id="24" w:name="dst101237"/>
      <w:bookmarkStart w:id="25" w:name="dst820"/>
      <w:bookmarkEnd w:id="24"/>
      <w:bookmarkEnd w:id="25"/>
      <w:r w:rsidRPr="006E57FB">
        <w:rPr>
          <w:rStyle w:val="blk"/>
          <w:rFonts w:ascii="Times New Roman" w:hAnsi="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205D98" w:rsidRPr="006E57FB" w:rsidRDefault="00205D98" w:rsidP="00205D98">
      <w:pPr>
        <w:spacing w:after="0" w:line="240" w:lineRule="auto"/>
        <w:ind w:firstLine="540"/>
        <w:jc w:val="both"/>
        <w:rPr>
          <w:rFonts w:ascii="Times New Roman" w:hAnsi="Times New Roman"/>
          <w:sz w:val="28"/>
          <w:szCs w:val="28"/>
        </w:rPr>
      </w:pPr>
      <w:bookmarkStart w:id="26" w:name="dst101238"/>
      <w:bookmarkStart w:id="27" w:name="dst821"/>
      <w:bookmarkEnd w:id="26"/>
      <w:bookmarkEnd w:id="27"/>
      <w:r w:rsidRPr="006E57FB">
        <w:rPr>
          <w:rStyle w:val="blk"/>
          <w:rFonts w:ascii="Times New Roman" w:hAnsi="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205D98" w:rsidRPr="006E57FB" w:rsidRDefault="00205D98" w:rsidP="00205D98">
      <w:pPr>
        <w:spacing w:after="0" w:line="240" w:lineRule="auto"/>
        <w:ind w:firstLine="540"/>
        <w:jc w:val="both"/>
        <w:rPr>
          <w:rFonts w:ascii="Times New Roman" w:hAnsi="Times New Roman"/>
          <w:sz w:val="28"/>
          <w:szCs w:val="28"/>
        </w:rPr>
      </w:pPr>
      <w:bookmarkStart w:id="28" w:name="dst822"/>
      <w:bookmarkEnd w:id="28"/>
      <w:r w:rsidRPr="006E57FB">
        <w:rPr>
          <w:rStyle w:val="blk"/>
          <w:rFonts w:ascii="Times New Roman" w:hAnsi="Times New Roman"/>
          <w:sz w:val="28"/>
          <w:szCs w:val="2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w:t>
      </w:r>
      <w:r>
        <w:rPr>
          <w:rStyle w:val="blk"/>
          <w:rFonts w:ascii="Times New Roman" w:hAnsi="Times New Roman"/>
          <w:sz w:val="28"/>
          <w:szCs w:val="28"/>
        </w:rPr>
        <w:t xml:space="preserve"> пунктом 19 статьи 39.11Земельного Кодекса Российской Федерации</w:t>
      </w:r>
      <w:r w:rsidRPr="006E57FB">
        <w:rPr>
          <w:rStyle w:val="blk"/>
          <w:rFonts w:ascii="Times New Roman" w:hAnsi="Times New Roman"/>
          <w:sz w:val="28"/>
          <w:szCs w:val="28"/>
        </w:rPr>
        <w:t>;</w:t>
      </w:r>
    </w:p>
    <w:p w:rsidR="00205D98" w:rsidRPr="006E57FB" w:rsidRDefault="00205D98" w:rsidP="00205D98">
      <w:pPr>
        <w:spacing w:after="0" w:line="240" w:lineRule="auto"/>
        <w:ind w:firstLine="540"/>
        <w:jc w:val="both"/>
        <w:rPr>
          <w:rFonts w:ascii="Times New Roman" w:hAnsi="Times New Roman"/>
          <w:sz w:val="28"/>
          <w:szCs w:val="28"/>
        </w:rPr>
      </w:pPr>
      <w:bookmarkStart w:id="29" w:name="dst823"/>
      <w:bookmarkEnd w:id="29"/>
      <w:r w:rsidRPr="006E57FB">
        <w:rPr>
          <w:rStyle w:val="blk"/>
          <w:rFonts w:ascii="Times New Roman" w:hAnsi="Times New Roman"/>
          <w:sz w:val="28"/>
          <w:szCs w:val="28"/>
        </w:rPr>
        <w:t>12) в отношении земельного участка, указанного в заявлении о его предоставлении, поступило предусмотренное</w:t>
      </w:r>
      <w:r>
        <w:rPr>
          <w:rStyle w:val="blk"/>
          <w:rFonts w:ascii="Times New Roman" w:hAnsi="Times New Roman"/>
          <w:sz w:val="28"/>
          <w:szCs w:val="28"/>
        </w:rPr>
        <w:t xml:space="preserve"> подпунктом 6 пункта 4 статьи </w:t>
      </w:r>
      <w:r>
        <w:rPr>
          <w:rStyle w:val="blk"/>
          <w:rFonts w:ascii="Times New Roman" w:hAnsi="Times New Roman"/>
          <w:sz w:val="28"/>
          <w:szCs w:val="28"/>
        </w:rPr>
        <w:lastRenderedPageBreak/>
        <w:t>39.11 Земельного кодекса Российской Федерации</w:t>
      </w:r>
      <w:r w:rsidRPr="006E57FB">
        <w:rPr>
          <w:rStyle w:val="blk"/>
          <w:rFonts w:ascii="Times New Roman" w:hAnsi="Times New Roman"/>
          <w:sz w:val="28"/>
          <w:szCs w:val="28"/>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r>
        <w:rPr>
          <w:rStyle w:val="blk"/>
          <w:rFonts w:ascii="Times New Roman" w:hAnsi="Times New Roman"/>
          <w:sz w:val="28"/>
          <w:szCs w:val="28"/>
        </w:rPr>
        <w:t>подпунктом 4 пункта 4 статьи 39.11 Земельного кодекса Российской Федерации</w:t>
      </w:r>
      <w:r w:rsidRPr="006E57FB">
        <w:rPr>
          <w:rStyle w:val="blk"/>
          <w:rFonts w:ascii="Times New Roman" w:hAnsi="Times New Roman"/>
          <w:sz w:val="28"/>
          <w:szCs w:val="28"/>
        </w:rPr>
        <w:t xml:space="preserve"> и уполномоченным органом не принято решение об отказе в проведении этого аукциона по основаниям, предусмотренным </w:t>
      </w:r>
      <w:r>
        <w:rPr>
          <w:rStyle w:val="blk"/>
          <w:rFonts w:ascii="Times New Roman" w:hAnsi="Times New Roman"/>
          <w:sz w:val="28"/>
          <w:szCs w:val="28"/>
        </w:rPr>
        <w:t>пунктом 8 статьи 39.11Земельного кодекса Российской Федерации</w:t>
      </w:r>
      <w:r w:rsidRPr="006E57FB">
        <w:rPr>
          <w:rStyle w:val="blk"/>
          <w:rFonts w:ascii="Times New Roman" w:hAnsi="Times New Roman"/>
          <w:sz w:val="28"/>
          <w:szCs w:val="28"/>
        </w:rPr>
        <w:t>;</w:t>
      </w:r>
    </w:p>
    <w:p w:rsidR="00205D98" w:rsidRPr="006E57FB" w:rsidRDefault="00205D98" w:rsidP="00205D98">
      <w:pPr>
        <w:spacing w:after="0" w:line="240" w:lineRule="auto"/>
        <w:ind w:firstLine="540"/>
        <w:jc w:val="both"/>
        <w:rPr>
          <w:rFonts w:ascii="Times New Roman" w:hAnsi="Times New Roman"/>
          <w:sz w:val="28"/>
          <w:szCs w:val="28"/>
        </w:rPr>
      </w:pPr>
      <w:bookmarkStart w:id="30" w:name="dst1724"/>
      <w:bookmarkStart w:id="31" w:name="dst824"/>
      <w:bookmarkEnd w:id="30"/>
      <w:bookmarkEnd w:id="31"/>
      <w:r w:rsidRPr="006E57FB">
        <w:rPr>
          <w:rStyle w:val="blk"/>
          <w:rFonts w:ascii="Times New Roman" w:hAnsi="Times New Roman"/>
          <w:sz w:val="28"/>
          <w:szCs w:val="28"/>
        </w:rPr>
        <w:t>13) в отношении земельного участка, указанного в заявлении о его предоставлении, опубликовано и размещено в соответствии с</w:t>
      </w:r>
      <w:r>
        <w:rPr>
          <w:rStyle w:val="blk"/>
          <w:rFonts w:ascii="Times New Roman" w:hAnsi="Times New Roman"/>
          <w:sz w:val="28"/>
          <w:szCs w:val="28"/>
        </w:rPr>
        <w:t xml:space="preserve"> подпунктом 1 пункта 1 статьи 39.18 Земельного кодекса Российской Федерации</w:t>
      </w:r>
      <w:r w:rsidRPr="006E57FB">
        <w:rPr>
          <w:rStyle w:val="blk"/>
          <w:rFonts w:ascii="Times New Roman" w:hAnsi="Times New Roman"/>
          <w:sz w:val="28"/>
          <w:szCs w:val="28"/>
        </w:rPr>
        <w:t xml:space="preserve">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205D98" w:rsidRPr="006E57FB" w:rsidRDefault="00205D98" w:rsidP="00205D98">
      <w:pPr>
        <w:spacing w:after="0" w:line="240" w:lineRule="auto"/>
        <w:ind w:firstLine="540"/>
        <w:jc w:val="both"/>
        <w:rPr>
          <w:rFonts w:ascii="Times New Roman" w:hAnsi="Times New Roman"/>
          <w:sz w:val="28"/>
          <w:szCs w:val="28"/>
        </w:rPr>
      </w:pPr>
      <w:bookmarkStart w:id="32" w:name="dst825"/>
      <w:bookmarkEnd w:id="32"/>
      <w:r w:rsidRPr="006E57FB">
        <w:rPr>
          <w:rStyle w:val="blk"/>
          <w:rFonts w:ascii="Times New Roman" w:hAnsi="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205D98" w:rsidRPr="006E57FB" w:rsidRDefault="00205D98" w:rsidP="00205D98">
      <w:pPr>
        <w:spacing w:after="0" w:line="240" w:lineRule="auto"/>
        <w:ind w:firstLine="540"/>
        <w:jc w:val="both"/>
        <w:rPr>
          <w:rFonts w:ascii="Times New Roman" w:hAnsi="Times New Roman"/>
          <w:sz w:val="28"/>
          <w:szCs w:val="28"/>
        </w:rPr>
      </w:pPr>
      <w:bookmarkStart w:id="33" w:name="dst1766"/>
      <w:bookmarkEnd w:id="33"/>
      <w:r w:rsidRPr="006E57FB">
        <w:rPr>
          <w:rStyle w:val="blk"/>
          <w:rFonts w:ascii="Times New Roman" w:hAnsi="Times New Roman"/>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205D98" w:rsidRPr="006E57FB" w:rsidRDefault="00205D98" w:rsidP="00205D98">
      <w:pPr>
        <w:spacing w:after="0" w:line="240" w:lineRule="auto"/>
        <w:ind w:firstLine="540"/>
        <w:jc w:val="both"/>
        <w:rPr>
          <w:rFonts w:ascii="Times New Roman" w:hAnsi="Times New Roman"/>
          <w:sz w:val="28"/>
          <w:szCs w:val="28"/>
        </w:rPr>
      </w:pPr>
      <w:bookmarkStart w:id="34" w:name="dst826"/>
      <w:bookmarkEnd w:id="34"/>
      <w:r w:rsidRPr="006E57FB">
        <w:rPr>
          <w:rStyle w:val="blk"/>
          <w:rFonts w:ascii="Times New Roman" w:hAnsi="Times New Roman"/>
          <w:sz w:val="28"/>
          <w:szCs w:val="28"/>
        </w:rPr>
        <w:t>15) испрашиваемый земельный участок не включен в утвержденный в установленном Правительством Российской Федерации</w:t>
      </w:r>
      <w:r>
        <w:rPr>
          <w:rStyle w:val="blk"/>
          <w:rFonts w:ascii="Times New Roman" w:hAnsi="Times New Roman"/>
          <w:sz w:val="28"/>
          <w:szCs w:val="28"/>
        </w:rPr>
        <w:t xml:space="preserve"> порядке </w:t>
      </w:r>
      <w:r w:rsidRPr="006E57FB">
        <w:rPr>
          <w:rStyle w:val="blk"/>
          <w:rFonts w:ascii="Times New Roman" w:hAnsi="Times New Roman"/>
          <w:sz w:val="28"/>
          <w:szCs w:val="28"/>
        </w:rPr>
        <w:t>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w:t>
      </w:r>
      <w:r>
        <w:rPr>
          <w:rStyle w:val="blk"/>
          <w:rFonts w:ascii="Times New Roman" w:hAnsi="Times New Roman"/>
          <w:sz w:val="28"/>
          <w:szCs w:val="28"/>
        </w:rPr>
        <w:t xml:space="preserve"> подпунктом 10 пункта 2 статьи 39.10Земельного кодекса Российской Федерации</w:t>
      </w:r>
      <w:r w:rsidRPr="006E57FB">
        <w:rPr>
          <w:rStyle w:val="blk"/>
          <w:rFonts w:ascii="Times New Roman" w:hAnsi="Times New Roman"/>
          <w:sz w:val="28"/>
          <w:szCs w:val="28"/>
        </w:rPr>
        <w:t>;</w:t>
      </w:r>
    </w:p>
    <w:p w:rsidR="00205D98" w:rsidRPr="006E57FB" w:rsidRDefault="00205D98" w:rsidP="00205D98">
      <w:pPr>
        <w:spacing w:after="0" w:line="240" w:lineRule="auto"/>
        <w:ind w:firstLine="540"/>
        <w:jc w:val="both"/>
        <w:rPr>
          <w:rFonts w:ascii="Times New Roman" w:hAnsi="Times New Roman"/>
          <w:sz w:val="28"/>
          <w:szCs w:val="28"/>
        </w:rPr>
      </w:pPr>
      <w:bookmarkStart w:id="35" w:name="dst1725"/>
      <w:bookmarkStart w:id="36" w:name="dst827"/>
      <w:bookmarkEnd w:id="35"/>
      <w:bookmarkEnd w:id="36"/>
      <w:r w:rsidRPr="006E57FB">
        <w:rPr>
          <w:rStyle w:val="blk"/>
          <w:rFonts w:ascii="Times New Roman" w:hAnsi="Times New Roman"/>
          <w:sz w:val="28"/>
          <w:szCs w:val="28"/>
        </w:rPr>
        <w:t>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w:t>
      </w:r>
      <w:r>
        <w:rPr>
          <w:rStyle w:val="blk"/>
          <w:rFonts w:ascii="Times New Roman" w:hAnsi="Times New Roman"/>
          <w:sz w:val="28"/>
          <w:szCs w:val="28"/>
        </w:rPr>
        <w:t xml:space="preserve"> пунктом 6 статьи 39.10Земельного кодекса Российской Федерации</w:t>
      </w:r>
      <w:r w:rsidRPr="006E57FB">
        <w:rPr>
          <w:rStyle w:val="blk"/>
          <w:rFonts w:ascii="Times New Roman" w:hAnsi="Times New Roman"/>
          <w:sz w:val="28"/>
          <w:szCs w:val="28"/>
        </w:rPr>
        <w:t>;</w:t>
      </w:r>
    </w:p>
    <w:p w:rsidR="00205D98" w:rsidRPr="006E57FB" w:rsidRDefault="00205D98" w:rsidP="00205D98">
      <w:pPr>
        <w:spacing w:after="0" w:line="240" w:lineRule="auto"/>
        <w:ind w:firstLine="540"/>
        <w:jc w:val="both"/>
        <w:rPr>
          <w:rFonts w:ascii="Times New Roman" w:hAnsi="Times New Roman"/>
          <w:sz w:val="28"/>
          <w:szCs w:val="28"/>
        </w:rPr>
      </w:pPr>
      <w:bookmarkStart w:id="37" w:name="dst828"/>
      <w:bookmarkEnd w:id="37"/>
      <w:r w:rsidRPr="006E57FB">
        <w:rPr>
          <w:rStyle w:val="blk"/>
          <w:rFonts w:ascii="Times New Roman" w:hAnsi="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205D98" w:rsidRPr="006E57FB" w:rsidRDefault="00205D98" w:rsidP="00205D98">
      <w:pPr>
        <w:spacing w:after="0" w:line="240" w:lineRule="auto"/>
        <w:ind w:firstLine="540"/>
        <w:jc w:val="both"/>
        <w:rPr>
          <w:rFonts w:ascii="Times New Roman" w:hAnsi="Times New Roman"/>
          <w:sz w:val="28"/>
          <w:szCs w:val="28"/>
        </w:rPr>
      </w:pPr>
      <w:bookmarkStart w:id="38" w:name="dst829"/>
      <w:bookmarkEnd w:id="38"/>
      <w:r w:rsidRPr="006E57FB">
        <w:rPr>
          <w:rStyle w:val="blk"/>
          <w:rFonts w:ascii="Times New Roman" w:hAnsi="Times New Roman"/>
          <w:sz w:val="28"/>
          <w:szCs w:val="28"/>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w:t>
      </w:r>
      <w:r w:rsidRPr="006E57FB">
        <w:rPr>
          <w:rStyle w:val="blk"/>
          <w:rFonts w:ascii="Times New Roman" w:hAnsi="Times New Roman"/>
          <w:sz w:val="28"/>
          <w:szCs w:val="28"/>
        </w:rPr>
        <w:lastRenderedPageBreak/>
        <w:t>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205D98" w:rsidRPr="006E57FB" w:rsidRDefault="00205D98" w:rsidP="00205D98">
      <w:pPr>
        <w:spacing w:after="0" w:line="240" w:lineRule="auto"/>
        <w:ind w:firstLine="540"/>
        <w:jc w:val="both"/>
        <w:rPr>
          <w:rFonts w:ascii="Times New Roman" w:hAnsi="Times New Roman"/>
          <w:sz w:val="28"/>
          <w:szCs w:val="28"/>
        </w:rPr>
      </w:pPr>
      <w:bookmarkStart w:id="39" w:name="dst830"/>
      <w:bookmarkEnd w:id="39"/>
      <w:r w:rsidRPr="006E57FB">
        <w:rPr>
          <w:rStyle w:val="blk"/>
          <w:rFonts w:ascii="Times New Roman" w:hAnsi="Times New Roman"/>
          <w:sz w:val="28"/>
          <w:szCs w:val="28"/>
        </w:rPr>
        <w:t>19) предоставление земельного участка на заявленном виде прав не допускается;</w:t>
      </w:r>
    </w:p>
    <w:p w:rsidR="00205D98" w:rsidRPr="006E57FB" w:rsidRDefault="00205D98" w:rsidP="00205D98">
      <w:pPr>
        <w:spacing w:after="0" w:line="240" w:lineRule="auto"/>
        <w:ind w:firstLine="540"/>
        <w:jc w:val="both"/>
        <w:rPr>
          <w:rFonts w:ascii="Times New Roman" w:hAnsi="Times New Roman"/>
          <w:sz w:val="28"/>
          <w:szCs w:val="28"/>
        </w:rPr>
      </w:pPr>
      <w:bookmarkStart w:id="40" w:name="dst831"/>
      <w:bookmarkEnd w:id="40"/>
      <w:r w:rsidRPr="006E57FB">
        <w:rPr>
          <w:rStyle w:val="blk"/>
          <w:rFonts w:ascii="Times New Roman" w:hAnsi="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205D98" w:rsidRPr="006E57FB" w:rsidRDefault="00205D98" w:rsidP="00205D98">
      <w:pPr>
        <w:spacing w:after="0" w:line="240" w:lineRule="auto"/>
        <w:ind w:firstLine="540"/>
        <w:jc w:val="both"/>
        <w:rPr>
          <w:rFonts w:ascii="Times New Roman" w:hAnsi="Times New Roman"/>
          <w:sz w:val="28"/>
          <w:szCs w:val="28"/>
        </w:rPr>
      </w:pPr>
      <w:bookmarkStart w:id="41" w:name="dst832"/>
      <w:bookmarkEnd w:id="41"/>
      <w:r w:rsidRPr="006E57FB">
        <w:rPr>
          <w:rStyle w:val="blk"/>
          <w:rFonts w:ascii="Times New Roman" w:hAnsi="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205D98" w:rsidRPr="006E57FB" w:rsidRDefault="00205D98" w:rsidP="00205D98">
      <w:pPr>
        <w:spacing w:after="0" w:line="240" w:lineRule="auto"/>
        <w:ind w:firstLine="540"/>
        <w:jc w:val="both"/>
        <w:rPr>
          <w:rFonts w:ascii="Times New Roman" w:hAnsi="Times New Roman"/>
          <w:sz w:val="28"/>
          <w:szCs w:val="28"/>
        </w:rPr>
      </w:pPr>
      <w:bookmarkStart w:id="42" w:name="dst833"/>
      <w:bookmarkEnd w:id="42"/>
      <w:r w:rsidRPr="006E57FB">
        <w:rPr>
          <w:rStyle w:val="blk"/>
          <w:rFonts w:ascii="Times New Roman" w:hAnsi="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205D98" w:rsidRPr="006E57FB" w:rsidRDefault="00205D98" w:rsidP="00205D98">
      <w:pPr>
        <w:spacing w:after="0" w:line="240" w:lineRule="auto"/>
        <w:ind w:firstLine="540"/>
        <w:jc w:val="both"/>
        <w:rPr>
          <w:rFonts w:ascii="Times New Roman" w:hAnsi="Times New Roman"/>
          <w:sz w:val="28"/>
          <w:szCs w:val="28"/>
        </w:rPr>
      </w:pPr>
      <w:bookmarkStart w:id="43" w:name="dst834"/>
      <w:bookmarkEnd w:id="43"/>
      <w:r w:rsidRPr="006E57FB">
        <w:rPr>
          <w:rStyle w:val="blk"/>
          <w:rFonts w:ascii="Times New Roman" w:hAnsi="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205D98" w:rsidRPr="006E57FB" w:rsidRDefault="00205D98" w:rsidP="00205D98">
      <w:pPr>
        <w:spacing w:after="0" w:line="240" w:lineRule="auto"/>
        <w:ind w:firstLine="540"/>
        <w:jc w:val="both"/>
        <w:rPr>
          <w:rFonts w:ascii="Times New Roman" w:hAnsi="Times New Roman"/>
          <w:sz w:val="28"/>
          <w:szCs w:val="28"/>
        </w:rPr>
      </w:pPr>
      <w:bookmarkStart w:id="44" w:name="dst1615"/>
      <w:bookmarkStart w:id="45" w:name="dst835"/>
      <w:bookmarkEnd w:id="44"/>
      <w:bookmarkEnd w:id="45"/>
      <w:r w:rsidRPr="006E57FB">
        <w:rPr>
          <w:rStyle w:val="blk"/>
          <w:rFonts w:ascii="Times New Roman" w:hAnsi="Times New Roman"/>
          <w:sz w:val="28"/>
          <w:szCs w:val="28"/>
        </w:rPr>
        <w:t>24) границы земельного участка, указанного в заявлении о его предоставлении, подлежат уточнению в соответствии с Федеральным</w:t>
      </w:r>
      <w:r>
        <w:rPr>
          <w:rStyle w:val="blk"/>
          <w:rFonts w:ascii="Times New Roman" w:hAnsi="Times New Roman"/>
          <w:sz w:val="28"/>
          <w:szCs w:val="28"/>
        </w:rPr>
        <w:t xml:space="preserve"> законом</w:t>
      </w:r>
      <w:r w:rsidRPr="006E57FB">
        <w:rPr>
          <w:rStyle w:val="blk"/>
          <w:rFonts w:ascii="Times New Roman" w:hAnsi="Times New Roman"/>
          <w:sz w:val="28"/>
          <w:szCs w:val="28"/>
        </w:rPr>
        <w:t xml:space="preserve"> "О государственной регистрации недвижимости";</w:t>
      </w:r>
    </w:p>
    <w:p w:rsidR="00205D98" w:rsidRPr="006E57FB" w:rsidRDefault="00205D98" w:rsidP="00205D98">
      <w:pPr>
        <w:spacing w:after="0" w:line="240" w:lineRule="auto"/>
        <w:ind w:firstLine="540"/>
        <w:jc w:val="both"/>
        <w:rPr>
          <w:rFonts w:ascii="Times New Roman" w:hAnsi="Times New Roman"/>
          <w:sz w:val="28"/>
          <w:szCs w:val="28"/>
        </w:rPr>
      </w:pPr>
      <w:bookmarkStart w:id="46" w:name="dst1512"/>
      <w:bookmarkStart w:id="47" w:name="dst836"/>
      <w:bookmarkEnd w:id="46"/>
      <w:bookmarkEnd w:id="47"/>
      <w:r w:rsidRPr="006E57FB">
        <w:rPr>
          <w:rStyle w:val="blk"/>
          <w:rFonts w:ascii="Times New Roman" w:hAnsi="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205D98" w:rsidRPr="006E57FB" w:rsidRDefault="00205D98" w:rsidP="00205D98">
      <w:pPr>
        <w:spacing w:after="0" w:line="240" w:lineRule="auto"/>
        <w:ind w:firstLine="540"/>
        <w:jc w:val="both"/>
        <w:rPr>
          <w:rFonts w:ascii="Times New Roman" w:hAnsi="Times New Roman"/>
          <w:sz w:val="28"/>
          <w:szCs w:val="28"/>
        </w:rPr>
      </w:pPr>
      <w:bookmarkStart w:id="48" w:name="dst1746"/>
      <w:bookmarkEnd w:id="48"/>
      <w:r w:rsidRPr="006E57FB">
        <w:rPr>
          <w:rStyle w:val="blk"/>
          <w:rFonts w:ascii="Times New Roman" w:hAnsi="Times New Roman"/>
          <w:sz w:val="28"/>
          <w:szCs w:val="28"/>
        </w:rPr>
        <w:t>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w:t>
      </w:r>
      <w:r>
        <w:rPr>
          <w:rStyle w:val="blk"/>
          <w:rFonts w:ascii="Times New Roman" w:hAnsi="Times New Roman"/>
          <w:sz w:val="28"/>
          <w:szCs w:val="28"/>
        </w:rPr>
        <w:t xml:space="preserve"> частью 4 статьи 18</w:t>
      </w:r>
      <w:r w:rsidRPr="006E57FB">
        <w:rPr>
          <w:rStyle w:val="blk"/>
          <w:rFonts w:ascii="Times New Roman" w:hAnsi="Times New Roman"/>
          <w:sz w:val="28"/>
          <w:szCs w:val="28"/>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r>
        <w:rPr>
          <w:rStyle w:val="blk"/>
          <w:rFonts w:ascii="Times New Roman" w:hAnsi="Times New Roman"/>
          <w:sz w:val="28"/>
          <w:szCs w:val="28"/>
        </w:rPr>
        <w:t xml:space="preserve"> частью 3 статьи 14</w:t>
      </w:r>
      <w:r w:rsidRPr="006E57FB">
        <w:rPr>
          <w:rStyle w:val="blk"/>
          <w:rFonts w:ascii="Times New Roman" w:hAnsi="Times New Roman"/>
          <w:sz w:val="28"/>
          <w:szCs w:val="28"/>
        </w:rPr>
        <w:t xml:space="preserve"> указанного Федерального закона.</w:t>
      </w:r>
    </w:p>
    <w:p w:rsidR="00205D98" w:rsidRPr="004A4055" w:rsidRDefault="00205D98" w:rsidP="00205D98">
      <w:pPr>
        <w:spacing w:after="0" w:line="240" w:lineRule="auto"/>
        <w:ind w:firstLine="720"/>
        <w:jc w:val="both"/>
        <w:rPr>
          <w:rFonts w:ascii="Times New Roman" w:hAnsi="Times New Roman"/>
          <w:sz w:val="28"/>
          <w:szCs w:val="28"/>
        </w:rPr>
      </w:pPr>
      <w:r w:rsidRPr="004A4055">
        <w:rPr>
          <w:rFonts w:ascii="Times New Roman" w:hAnsi="Times New Roman"/>
          <w:sz w:val="28"/>
          <w:szCs w:val="28"/>
        </w:rPr>
        <w:t xml:space="preserve"> Решение об отказе должно быть обоснованным и содержать все основания отказа. </w:t>
      </w:r>
    </w:p>
    <w:p w:rsidR="001C5E64" w:rsidRDefault="001C5E64" w:rsidP="00205D98">
      <w:pPr>
        <w:spacing w:after="0" w:line="240" w:lineRule="auto"/>
        <w:ind w:firstLine="540"/>
        <w:jc w:val="both"/>
        <w:rPr>
          <w:rFonts w:ascii="Times New Roman" w:hAnsi="Times New Roman" w:cs="Times New Roman"/>
          <w:sz w:val="28"/>
          <w:szCs w:val="28"/>
        </w:rPr>
      </w:pPr>
    </w:p>
    <w:p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2.1</w:t>
      </w:r>
      <w:r w:rsidR="000E13DE">
        <w:rPr>
          <w:rFonts w:ascii="Times New Roman" w:hAnsi="Times New Roman" w:cs="Times New Roman"/>
          <w:sz w:val="28"/>
          <w:szCs w:val="28"/>
        </w:rPr>
        <w:t>0</w:t>
      </w:r>
      <w:r w:rsidRPr="004D4111">
        <w:rPr>
          <w:rFonts w:ascii="Times New Roman" w:hAnsi="Times New Roman" w:cs="Times New Roman"/>
          <w:sz w:val="28"/>
          <w:szCs w:val="28"/>
        </w:rPr>
        <w:t xml:space="preserve">.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w:t>
      </w:r>
      <w:r w:rsidRPr="004D4111">
        <w:rPr>
          <w:rFonts w:ascii="Times New Roman" w:hAnsi="Times New Roman" w:cs="Times New Roman"/>
          <w:sz w:val="28"/>
          <w:szCs w:val="28"/>
        </w:rPr>
        <w:lastRenderedPageBreak/>
        <w:t>нормативными правовыми актами Российской Федерации, нормативными правовыми актами области, муниципальными правовыми актами</w:t>
      </w: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Предоставление муниципальной услуги осуществляется для Заявителей на безвозмездной основе.</w:t>
      </w: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2.1</w:t>
      </w:r>
      <w:r w:rsidR="000E13DE">
        <w:rPr>
          <w:rFonts w:ascii="Times New Roman" w:hAnsi="Times New Roman" w:cs="Times New Roman"/>
          <w:sz w:val="28"/>
          <w:szCs w:val="28"/>
        </w:rPr>
        <w:t>1</w:t>
      </w:r>
      <w:r w:rsidRPr="004D4111">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182CDC" w:rsidRPr="004D4111" w:rsidRDefault="00182CDC" w:rsidP="00182CDC">
      <w:pPr>
        <w:pStyle w:val="af1"/>
        <w:ind w:firstLine="709"/>
        <w:rPr>
          <w:rFonts w:ascii="Times New Roman" w:hAnsi="Times New Roman" w:cs="Times New Roman"/>
          <w:sz w:val="28"/>
          <w:szCs w:val="28"/>
        </w:rPr>
      </w:pPr>
      <w:r w:rsidRPr="004D4111">
        <w:rPr>
          <w:rFonts w:ascii="Times New Roman" w:hAnsi="Times New Roman" w:cs="Times New Roman"/>
          <w:sz w:val="28"/>
          <w:szCs w:val="28"/>
        </w:rPr>
        <w:t>Максимальный срок ожидания в очереди при подаче ходатайства и (или) при получении результата не должен превышать 15 минут.</w:t>
      </w:r>
    </w:p>
    <w:p w:rsidR="00B94329" w:rsidRDefault="00182CDC" w:rsidP="00B94329">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2.1</w:t>
      </w:r>
      <w:r w:rsidR="000E13DE">
        <w:rPr>
          <w:rFonts w:ascii="Times New Roman" w:hAnsi="Times New Roman" w:cs="Times New Roman"/>
          <w:sz w:val="28"/>
          <w:szCs w:val="28"/>
        </w:rPr>
        <w:t>2</w:t>
      </w:r>
      <w:r w:rsidRPr="004D4111">
        <w:rPr>
          <w:rFonts w:ascii="Times New Roman" w:hAnsi="Times New Roman" w:cs="Times New Roman"/>
          <w:sz w:val="28"/>
          <w:szCs w:val="28"/>
        </w:rPr>
        <w:t>. Срок регистрации запроса Заявителя о предоставлении муниципальной услуги</w:t>
      </w:r>
      <w:bookmarkStart w:id="49" w:name="_Hlk125828686"/>
    </w:p>
    <w:bookmarkEnd w:id="49"/>
    <w:p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2.1</w:t>
      </w:r>
      <w:r w:rsidR="000E13DE">
        <w:rPr>
          <w:rFonts w:ascii="Times New Roman" w:hAnsi="Times New Roman"/>
          <w:spacing w:val="-4"/>
          <w:sz w:val="28"/>
          <w:szCs w:val="28"/>
        </w:rPr>
        <w:t>2</w:t>
      </w:r>
      <w:r w:rsidRPr="000C411B">
        <w:rPr>
          <w:rFonts w:ascii="Times New Roman" w:hAnsi="Times New Roman"/>
          <w:spacing w:val="-4"/>
          <w:sz w:val="28"/>
          <w:szCs w:val="28"/>
        </w:rPr>
        <w:t>.1. Регистрация заявления о предоставлении муниципальной услуги осуществляется в день его поступления в Уполномоченный орган (МФЦ).</w:t>
      </w:r>
    </w:p>
    <w:p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При поступлении заявления в электронном виде в нерабочее время оно регистрируется специалистом, ответственным за прием и регистрацию входящей корреспонденции, в ближайший рабочий день, следующий за днем поступления указанного заявления.</w:t>
      </w:r>
    </w:p>
    <w:p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В случае если </w:t>
      </w:r>
      <w:r w:rsidR="00116E75">
        <w:rPr>
          <w:rFonts w:ascii="Times New Roman" w:hAnsi="Times New Roman"/>
          <w:spacing w:val="-4"/>
          <w:sz w:val="28"/>
          <w:szCs w:val="28"/>
        </w:rPr>
        <w:t>З</w:t>
      </w:r>
      <w:r w:rsidRPr="000C411B">
        <w:rPr>
          <w:rFonts w:ascii="Times New Roman" w:hAnsi="Times New Roman"/>
          <w:spacing w:val="-4"/>
          <w:sz w:val="28"/>
          <w:szCs w:val="28"/>
        </w:rPr>
        <w:t>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Проверка простой электронной подписи осуществляется с использованием соответствующего сервиса единой системы идентификации и аутентификации.</w:t>
      </w:r>
    </w:p>
    <w:p w:rsidR="00182CDC" w:rsidRPr="004D4111" w:rsidRDefault="00182CDC" w:rsidP="00182CDC">
      <w:pPr>
        <w:spacing w:after="0" w:line="240" w:lineRule="auto"/>
        <w:jc w:val="both"/>
        <w:rPr>
          <w:rFonts w:ascii="Times New Roman" w:hAnsi="Times New Roman" w:cs="Times New Roman"/>
          <w:sz w:val="28"/>
          <w:szCs w:val="28"/>
        </w:rPr>
      </w:pPr>
    </w:p>
    <w:p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sidR="000E13DE">
        <w:rPr>
          <w:rFonts w:ascii="Times New Roman" w:hAnsi="Times New Roman" w:cs="Times New Roman"/>
          <w:sz w:val="28"/>
          <w:szCs w:val="28"/>
        </w:rPr>
        <w:t>3</w:t>
      </w:r>
      <w:r w:rsidRPr="003B375B">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sidR="000E13DE">
        <w:rPr>
          <w:rFonts w:ascii="Times New Roman" w:hAnsi="Times New Roman" w:cs="Times New Roman"/>
          <w:sz w:val="28"/>
          <w:szCs w:val="28"/>
        </w:rPr>
        <w:t>3</w:t>
      </w:r>
      <w:r w:rsidRPr="003B375B">
        <w:rPr>
          <w:rFonts w:ascii="Times New Roman" w:hAnsi="Times New Roman" w:cs="Times New Roman"/>
          <w:sz w:val="28"/>
          <w:szCs w:val="28"/>
        </w:rPr>
        <w:t xml:space="preserve">.1. Помещения Уполномоченного органа для предоставления муниципальной услуги размещаются на первом этаже здания, </w:t>
      </w:r>
      <w:r w:rsidRPr="003B375B">
        <w:rPr>
          <w:rFonts w:ascii="Times New Roman" w:hAnsi="Times New Roman" w:cs="Times New Roman"/>
          <w:sz w:val="28"/>
          <w:szCs w:val="28"/>
        </w:rPr>
        <w:lastRenderedPageBreak/>
        <w:t>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Зал ожидания, места для заполнения запросов и приема Заявителей оборудуются стульями, и (или) кресельными секциями, и (или) скамьями.</w:t>
      </w:r>
    </w:p>
    <w:p w:rsidR="003B375B" w:rsidRPr="003B375B" w:rsidRDefault="003B375B" w:rsidP="003B375B">
      <w:pPr>
        <w:spacing w:after="0" w:line="240" w:lineRule="auto"/>
        <w:ind w:left="5"/>
        <w:jc w:val="both"/>
        <w:rPr>
          <w:rFonts w:ascii="Times New Roman" w:hAnsi="Times New Roman" w:cs="Times New Roman"/>
          <w:sz w:val="28"/>
          <w:szCs w:val="28"/>
        </w:rPr>
      </w:pPr>
      <w:r w:rsidRPr="003B375B">
        <w:rPr>
          <w:rFonts w:ascii="Times New Roman" w:hAnsi="Times New Roman" w:cs="Times New Roman"/>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Информационные стенды должны располагаться в месте, доступном для просмотра (в том числе при большом количестве посетителей).</w:t>
      </w:r>
    </w:p>
    <w:p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sidR="000E13DE">
        <w:rPr>
          <w:rFonts w:ascii="Times New Roman" w:hAnsi="Times New Roman" w:cs="Times New Roman"/>
          <w:sz w:val="28"/>
          <w:szCs w:val="28"/>
        </w:rPr>
        <w:t>3</w:t>
      </w:r>
      <w:r w:rsidRPr="003B375B">
        <w:rPr>
          <w:rFonts w:ascii="Times New Roman" w:hAnsi="Times New Roman" w:cs="Times New Roman"/>
          <w:sz w:val="28"/>
          <w:szCs w:val="28"/>
        </w:rPr>
        <w:t xml:space="preserve">.2.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утвержденным приказом Минстроя России от 30.12.2020 № 904/пр «Об утверждении СП 59.13330.2020 «СНиП 35-01-2001 Доступность зданий и сооружений для маломобильных групп населения»». </w:t>
      </w:r>
    </w:p>
    <w:p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lastRenderedPageBreak/>
        <w:t>2.1</w:t>
      </w:r>
      <w:r w:rsidR="000E13DE">
        <w:rPr>
          <w:rFonts w:ascii="Times New Roman" w:hAnsi="Times New Roman" w:cs="Times New Roman"/>
          <w:sz w:val="28"/>
          <w:szCs w:val="28"/>
        </w:rPr>
        <w:t>3</w:t>
      </w:r>
      <w:r w:rsidRPr="003B375B">
        <w:rPr>
          <w:rFonts w:ascii="Times New Roman" w:hAnsi="Times New Roman" w:cs="Times New Roman"/>
          <w:sz w:val="28"/>
          <w:szCs w:val="28"/>
        </w:rPr>
        <w:t>.3.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При предоставлении муниципальной услуги инвалидам обеспечиваются:</w:t>
      </w:r>
    </w:p>
    <w:p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p>
    <w:p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использование кресла - коляски;</w:t>
      </w:r>
    </w:p>
    <w:p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иной текстовой и графической информации знаками, выполненными рельефно-точечным шрифтом Брайля;</w:t>
      </w:r>
    </w:p>
    <w:p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допуск сурдопереводчика и тифлосурдопереводчика;</w:t>
      </w:r>
    </w:p>
    <w:p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3B375B" w:rsidRPr="003B375B" w:rsidRDefault="003B375B" w:rsidP="003B375B">
      <w:pPr>
        <w:tabs>
          <w:tab w:val="left" w:pos="1418"/>
        </w:tabs>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оказание инвалидам помощи в преодолении барьеров, мешающих получению ими и муниципальных услуг наравне с другими лицами.</w:t>
      </w:r>
    </w:p>
    <w:p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sidR="000E13DE">
        <w:rPr>
          <w:rFonts w:ascii="Times New Roman" w:hAnsi="Times New Roman" w:cs="Times New Roman"/>
          <w:sz w:val="28"/>
          <w:szCs w:val="28"/>
        </w:rPr>
        <w:t>3</w:t>
      </w:r>
      <w:r w:rsidRPr="003B375B">
        <w:rPr>
          <w:rFonts w:ascii="Times New Roman" w:hAnsi="Times New Roman" w:cs="Times New Roman"/>
          <w:sz w:val="28"/>
          <w:szCs w:val="28"/>
        </w:rPr>
        <w:t>.4. Требования к комфортности и доступности предоставления муниципальной услуги в МФЦ утверждены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182CDC" w:rsidRPr="00B94329" w:rsidRDefault="00182CDC" w:rsidP="00182CDC">
      <w:pPr>
        <w:pStyle w:val="4"/>
        <w:ind w:firstLine="709"/>
        <w:rPr>
          <w:rFonts w:ascii="Times New Roman" w:hAnsi="Times New Roman" w:cs="Times New Roman"/>
          <w:b w:val="0"/>
          <w:i w:val="0"/>
          <w:iCs w:val="0"/>
          <w:color w:val="auto"/>
          <w:sz w:val="28"/>
          <w:szCs w:val="28"/>
        </w:rPr>
      </w:pPr>
      <w:r w:rsidRPr="00B94329">
        <w:rPr>
          <w:rFonts w:ascii="Times New Roman" w:hAnsi="Times New Roman" w:cs="Times New Roman"/>
          <w:b w:val="0"/>
          <w:i w:val="0"/>
          <w:iCs w:val="0"/>
          <w:color w:val="auto"/>
          <w:sz w:val="28"/>
          <w:szCs w:val="28"/>
        </w:rPr>
        <w:t>2.1</w:t>
      </w:r>
      <w:r w:rsidR="000E13DE">
        <w:rPr>
          <w:rFonts w:ascii="Times New Roman" w:hAnsi="Times New Roman" w:cs="Times New Roman"/>
          <w:b w:val="0"/>
          <w:i w:val="0"/>
          <w:iCs w:val="0"/>
          <w:color w:val="auto"/>
          <w:sz w:val="28"/>
          <w:szCs w:val="28"/>
        </w:rPr>
        <w:t>4</w:t>
      </w:r>
      <w:r w:rsidRPr="00B94329">
        <w:rPr>
          <w:rFonts w:ascii="Times New Roman" w:hAnsi="Times New Roman" w:cs="Times New Roman"/>
          <w:b w:val="0"/>
          <w:i w:val="0"/>
          <w:iCs w:val="0"/>
          <w:color w:val="auto"/>
          <w:sz w:val="28"/>
          <w:szCs w:val="28"/>
        </w:rPr>
        <w:t>. Показатели доступности и качества муниципальной услуги</w:t>
      </w:r>
    </w:p>
    <w:p w:rsidR="00647024" w:rsidRPr="004A4055" w:rsidRDefault="00647024" w:rsidP="00647024">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2.</w:t>
      </w:r>
      <w:r>
        <w:rPr>
          <w:rFonts w:ascii="Times New Roman" w:hAnsi="Times New Roman"/>
          <w:sz w:val="28"/>
          <w:szCs w:val="28"/>
        </w:rPr>
        <w:t>14.1</w:t>
      </w:r>
      <w:r w:rsidRPr="004A4055">
        <w:rPr>
          <w:rFonts w:ascii="Times New Roman" w:hAnsi="Times New Roman"/>
          <w:sz w:val="28"/>
          <w:szCs w:val="28"/>
        </w:rPr>
        <w:t>. Показателями доступности муниципальной услуги являются:</w:t>
      </w:r>
    </w:p>
    <w:p w:rsidR="00647024" w:rsidRPr="004A4055" w:rsidRDefault="00647024" w:rsidP="00647024">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информирование заявителей о предоставлении муниципальной услуги;</w:t>
      </w:r>
    </w:p>
    <w:p w:rsidR="00647024" w:rsidRPr="004A4055" w:rsidRDefault="00647024" w:rsidP="00647024">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оборудование территорий, прилегающих к месторасположению Уполномоченного органа, его структурных подразделений, местами парковки автотранспортных средств, в том числе для лиц с ограниченными возможностями;</w:t>
      </w:r>
    </w:p>
    <w:p w:rsidR="00647024" w:rsidRPr="004A4055" w:rsidRDefault="00647024" w:rsidP="00647024">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lastRenderedPageBreak/>
        <w:t>оборудование помещений Уполномоченного органа местами хранения верхней одежды заявителей, местами общего пользования;</w:t>
      </w:r>
    </w:p>
    <w:p w:rsidR="00647024" w:rsidRPr="004A4055" w:rsidRDefault="00647024" w:rsidP="00647024">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соблюдение графика работы Уполномоченного органа;</w:t>
      </w:r>
    </w:p>
    <w:p w:rsidR="00647024" w:rsidRPr="004A4055" w:rsidRDefault="00647024" w:rsidP="00647024">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647024" w:rsidRPr="004A4055" w:rsidRDefault="00647024" w:rsidP="00647024">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время, затраченное на получение конечного результата муниципальной услуги.</w:t>
      </w:r>
    </w:p>
    <w:p w:rsidR="00647024" w:rsidRPr="004A4055" w:rsidRDefault="00647024" w:rsidP="00647024">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2.</w:t>
      </w:r>
      <w:r>
        <w:rPr>
          <w:rFonts w:ascii="Times New Roman" w:hAnsi="Times New Roman"/>
          <w:sz w:val="28"/>
          <w:szCs w:val="28"/>
        </w:rPr>
        <w:t>14.2</w:t>
      </w:r>
      <w:r w:rsidRPr="004A4055">
        <w:rPr>
          <w:rFonts w:ascii="Times New Roman" w:hAnsi="Times New Roman"/>
          <w:sz w:val="28"/>
          <w:szCs w:val="28"/>
        </w:rPr>
        <w:t>. Показателями качества муниципальной услуги являются:</w:t>
      </w:r>
    </w:p>
    <w:p w:rsidR="00647024" w:rsidRPr="004A4055" w:rsidRDefault="00647024" w:rsidP="00647024">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647024" w:rsidRPr="004A4055" w:rsidRDefault="00647024" w:rsidP="00647024">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
    <w:p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2.1</w:t>
      </w:r>
      <w:r w:rsidR="000E13DE">
        <w:rPr>
          <w:rFonts w:ascii="Times New Roman" w:hAnsi="Times New Roman"/>
          <w:spacing w:val="-4"/>
          <w:sz w:val="28"/>
          <w:szCs w:val="28"/>
        </w:rPr>
        <w:t>4</w:t>
      </w:r>
      <w:r w:rsidRPr="000C411B">
        <w:rPr>
          <w:rFonts w:ascii="Times New Roman" w:hAnsi="Times New Roman"/>
          <w:spacing w:val="-4"/>
          <w:sz w:val="28"/>
          <w:szCs w:val="28"/>
        </w:rPr>
        <w:t>.3.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 на Региональном портале.</w:t>
      </w:r>
    </w:p>
    <w:p w:rsidR="00182CDC" w:rsidRPr="004D4111" w:rsidRDefault="00182CDC" w:rsidP="00182CDC">
      <w:pPr>
        <w:spacing w:after="0" w:line="240" w:lineRule="auto"/>
        <w:ind w:firstLine="709"/>
        <w:jc w:val="both"/>
        <w:rPr>
          <w:rFonts w:ascii="Times New Roman" w:hAnsi="Times New Roman" w:cs="Times New Roman"/>
          <w:sz w:val="28"/>
          <w:szCs w:val="28"/>
        </w:rPr>
      </w:pP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2.1</w:t>
      </w:r>
      <w:r w:rsidR="000E13DE">
        <w:rPr>
          <w:rFonts w:ascii="Times New Roman" w:hAnsi="Times New Roman" w:cs="Times New Roman"/>
          <w:sz w:val="28"/>
          <w:szCs w:val="28"/>
        </w:rPr>
        <w:t>5</w:t>
      </w:r>
      <w:r w:rsidRPr="004D4111">
        <w:rPr>
          <w:rFonts w:ascii="Times New Roman" w:hAnsi="Times New Roman" w:cs="Times New Roman"/>
          <w:sz w:val="28"/>
          <w:szCs w:val="28"/>
        </w:rPr>
        <w:t>.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 xml:space="preserve">           2.1</w:t>
      </w:r>
      <w:r w:rsidR="000E13DE">
        <w:rPr>
          <w:rFonts w:ascii="Times New Roman" w:hAnsi="Times New Roman"/>
          <w:sz w:val="28"/>
          <w:szCs w:val="28"/>
        </w:rPr>
        <w:t>5</w:t>
      </w:r>
      <w:r w:rsidRPr="004D4111">
        <w:rPr>
          <w:rFonts w:ascii="Times New Roman" w:hAnsi="Times New Roman"/>
          <w:sz w:val="28"/>
          <w:szCs w:val="28"/>
        </w:rPr>
        <w:t xml:space="preserve">.1. При подаче документов в форме электронного документа представление и требуемые документы подписываются простой электронной подписью </w:t>
      </w:r>
      <w:r w:rsidR="00116E75">
        <w:rPr>
          <w:rFonts w:ascii="Times New Roman" w:hAnsi="Times New Roman"/>
          <w:sz w:val="28"/>
          <w:szCs w:val="28"/>
        </w:rPr>
        <w:t>З</w:t>
      </w:r>
      <w:r w:rsidRPr="004D4111">
        <w:rPr>
          <w:rFonts w:ascii="Times New Roman" w:hAnsi="Times New Roman"/>
          <w:sz w:val="28"/>
          <w:szCs w:val="28"/>
        </w:rPr>
        <w:t>аявителя, отвечающей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2.1</w:t>
      </w:r>
      <w:r w:rsidR="000E13DE">
        <w:rPr>
          <w:rFonts w:ascii="Times New Roman" w:hAnsi="Times New Roman"/>
          <w:sz w:val="28"/>
          <w:szCs w:val="28"/>
        </w:rPr>
        <w:t>5</w:t>
      </w:r>
      <w:r w:rsidRPr="004D4111">
        <w:rPr>
          <w:rFonts w:ascii="Times New Roman" w:hAnsi="Times New Roman"/>
          <w:sz w:val="28"/>
          <w:szCs w:val="28"/>
        </w:rPr>
        <w:t>.2.  Документы представляются в уполномоченный орган в виде файлов в формате doc, docx, txt, xls, xlsx, rtf, odt, ods, если указанные заявления предоставляются в форме электронного документа посредством электронной почты.</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Электронные документы (электронные образы документов), в том числе доверенности, направляются в виде файлов в форматах PDF, TIF.</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lastRenderedPageBreak/>
        <w:tab/>
        <w:t>2.1</w:t>
      </w:r>
      <w:r w:rsidR="000E13DE">
        <w:rPr>
          <w:rFonts w:ascii="Times New Roman" w:hAnsi="Times New Roman"/>
          <w:sz w:val="28"/>
          <w:szCs w:val="28"/>
        </w:rPr>
        <w:t>5</w:t>
      </w:r>
      <w:r w:rsidRPr="004D4111">
        <w:rPr>
          <w:rFonts w:ascii="Times New Roman" w:hAnsi="Times New Roman"/>
          <w:sz w:val="28"/>
          <w:szCs w:val="28"/>
        </w:rPr>
        <w:t xml:space="preserve">.3. С учетом </w:t>
      </w:r>
      <w:hyperlink r:id="rId8">
        <w:r w:rsidRPr="004D4111">
          <w:rPr>
            <w:rFonts w:ascii="Times New Roman" w:hAnsi="Times New Roman"/>
            <w:sz w:val="28"/>
            <w:szCs w:val="28"/>
          </w:rPr>
          <w:t>Требований</w:t>
        </w:r>
      </w:hyperlink>
      <w:r w:rsidRPr="004D4111">
        <w:rPr>
          <w:rFonts w:ascii="Times New Roman" w:hAnsi="Times New Roman"/>
          <w:sz w:val="28"/>
          <w:szCs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182CDC" w:rsidRPr="004D4111" w:rsidRDefault="00182CDC" w:rsidP="00182CDC">
      <w:pPr>
        <w:spacing w:after="0" w:line="240" w:lineRule="auto"/>
        <w:jc w:val="center"/>
        <w:rPr>
          <w:rFonts w:ascii="Times New Roman" w:hAnsi="Times New Roman" w:cs="Times New Roman"/>
          <w:sz w:val="28"/>
          <w:szCs w:val="28"/>
        </w:rPr>
      </w:pPr>
    </w:p>
    <w:p w:rsidR="00182CDC" w:rsidRDefault="00182CDC" w:rsidP="00521D00">
      <w:pPr>
        <w:pStyle w:val="4"/>
        <w:spacing w:before="0" w:line="240" w:lineRule="auto"/>
        <w:jc w:val="center"/>
        <w:rPr>
          <w:rFonts w:ascii="Times New Roman" w:hAnsi="Times New Roman" w:cs="Times New Roman"/>
          <w:b w:val="0"/>
          <w:i w:val="0"/>
          <w:iCs w:val="0"/>
          <w:color w:val="auto"/>
          <w:sz w:val="28"/>
          <w:szCs w:val="28"/>
        </w:rPr>
      </w:pPr>
      <w:r w:rsidRPr="00B94329">
        <w:rPr>
          <w:rFonts w:ascii="Times New Roman" w:hAnsi="Times New Roman" w:cs="Times New Roman"/>
          <w:b w:val="0"/>
          <w:i w:val="0"/>
          <w:iCs w:val="0"/>
          <w:color w:val="auto"/>
          <w:sz w:val="28"/>
          <w:szCs w:val="28"/>
        </w:rPr>
        <w:t xml:space="preserve">3. </w:t>
      </w:r>
      <w:hyperlink r:id="rId9" w:history="1"/>
      <w:r w:rsidRPr="00B94329">
        <w:rPr>
          <w:rFonts w:ascii="Times New Roman" w:hAnsi="Times New Roman" w:cs="Times New Roman"/>
          <w:b w:val="0"/>
          <w:i w:val="0"/>
          <w:iCs w:val="0"/>
          <w:color w:val="auto"/>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521D00" w:rsidRPr="00521D00" w:rsidRDefault="00521D00" w:rsidP="00521D00">
      <w:pPr>
        <w:spacing w:after="0" w:line="240" w:lineRule="auto"/>
      </w:pPr>
    </w:p>
    <w:p w:rsidR="00D97865" w:rsidRDefault="00CA09EE" w:rsidP="00521D00">
      <w:pPr>
        <w:pStyle w:val="ab"/>
        <w:spacing w:after="0" w:line="240" w:lineRule="auto"/>
        <w:ind w:firstLine="708"/>
        <w:rPr>
          <w:rFonts w:ascii="Times New Roman" w:eastAsia="BatangChe" w:hAnsi="Times New Roman"/>
          <w:sz w:val="28"/>
          <w:szCs w:val="28"/>
        </w:rPr>
      </w:pPr>
      <w:r>
        <w:rPr>
          <w:rFonts w:ascii="Times New Roman" w:eastAsia="BatangChe" w:hAnsi="Times New Roman"/>
          <w:sz w:val="28"/>
          <w:szCs w:val="28"/>
        </w:rPr>
        <w:t>3.1. Исчерпывающий перечень административных процедур</w:t>
      </w:r>
    </w:p>
    <w:p w:rsidR="003566D5" w:rsidRPr="004A4055" w:rsidRDefault="003566D5" w:rsidP="003566D5">
      <w:pPr>
        <w:tabs>
          <w:tab w:val="left" w:pos="851"/>
        </w:tabs>
        <w:spacing w:after="0" w:line="240" w:lineRule="auto"/>
        <w:ind w:firstLine="709"/>
        <w:jc w:val="both"/>
        <w:rPr>
          <w:rFonts w:ascii="Times New Roman" w:hAnsi="Times New Roman"/>
          <w:sz w:val="28"/>
          <w:szCs w:val="28"/>
        </w:rPr>
      </w:pPr>
      <w:r w:rsidRPr="004A4055">
        <w:rPr>
          <w:rFonts w:ascii="Times New Roman" w:hAnsi="Times New Roman"/>
          <w:sz w:val="28"/>
          <w:szCs w:val="28"/>
        </w:rPr>
        <w:t>3.1.1. Первый этап предоставления муниципальной услуги включает в себя выполнение следующих административных процедур:</w:t>
      </w:r>
    </w:p>
    <w:p w:rsidR="003566D5" w:rsidRPr="004A4055" w:rsidRDefault="003566D5" w:rsidP="003566D5">
      <w:pPr>
        <w:tabs>
          <w:tab w:val="left" w:pos="851"/>
        </w:tabs>
        <w:spacing w:after="0" w:line="240" w:lineRule="auto"/>
        <w:ind w:firstLine="709"/>
        <w:jc w:val="both"/>
        <w:rPr>
          <w:rFonts w:ascii="Times New Roman" w:hAnsi="Times New Roman"/>
          <w:iCs/>
          <w:sz w:val="28"/>
          <w:szCs w:val="28"/>
        </w:rPr>
      </w:pPr>
      <w:r w:rsidRPr="004A4055">
        <w:rPr>
          <w:rFonts w:ascii="Times New Roman" w:hAnsi="Times New Roman"/>
          <w:iCs/>
          <w:sz w:val="28"/>
          <w:szCs w:val="28"/>
        </w:rPr>
        <w:t xml:space="preserve">прием и регистрация заявления и прилагаемых документов; </w:t>
      </w:r>
    </w:p>
    <w:p w:rsidR="003566D5" w:rsidRPr="004A4055" w:rsidRDefault="003566D5" w:rsidP="003566D5">
      <w:pPr>
        <w:tabs>
          <w:tab w:val="left" w:pos="851"/>
          <w:tab w:val="left" w:pos="993"/>
        </w:tabs>
        <w:spacing w:after="0" w:line="240" w:lineRule="auto"/>
        <w:ind w:firstLine="709"/>
        <w:jc w:val="both"/>
        <w:rPr>
          <w:rFonts w:ascii="Times New Roman" w:hAnsi="Times New Roman"/>
          <w:sz w:val="28"/>
          <w:szCs w:val="28"/>
        </w:rPr>
      </w:pPr>
      <w:r w:rsidRPr="004A4055">
        <w:rPr>
          <w:rFonts w:ascii="Times New Roman" w:hAnsi="Times New Roman"/>
          <w:sz w:val="28"/>
          <w:szCs w:val="28"/>
        </w:rPr>
        <w:t>рассмотрение заявления и прилагаемых документов;</w:t>
      </w:r>
    </w:p>
    <w:p w:rsidR="003566D5" w:rsidRPr="004A4055" w:rsidRDefault="003566D5" w:rsidP="003566D5">
      <w:pPr>
        <w:spacing w:after="0" w:line="240" w:lineRule="auto"/>
        <w:ind w:firstLine="709"/>
        <w:jc w:val="both"/>
        <w:rPr>
          <w:rFonts w:ascii="Times New Roman" w:hAnsi="Times New Roman"/>
          <w:spacing w:val="-2"/>
          <w:sz w:val="28"/>
          <w:szCs w:val="28"/>
        </w:rPr>
      </w:pPr>
      <w:r w:rsidRPr="004A4055">
        <w:rPr>
          <w:rFonts w:ascii="Times New Roman" w:hAnsi="Times New Roman"/>
          <w:sz w:val="28"/>
          <w:szCs w:val="28"/>
        </w:rPr>
        <w:t xml:space="preserve">опубликование извещения о предоставления земельного участка и уведомление заявителя об этом (в письменном виде) либо </w:t>
      </w:r>
      <w:r>
        <w:rPr>
          <w:rFonts w:ascii="Times New Roman" w:hAnsi="Times New Roman"/>
          <w:spacing w:val="-2"/>
          <w:sz w:val="28"/>
          <w:szCs w:val="28"/>
        </w:rPr>
        <w:t>направление (вручение) заявителю</w:t>
      </w:r>
      <w:r w:rsidRPr="004A4055">
        <w:rPr>
          <w:rFonts w:ascii="Times New Roman" w:hAnsi="Times New Roman"/>
          <w:sz w:val="28"/>
          <w:szCs w:val="28"/>
        </w:rPr>
        <w:t>решения об отказе в предоставлении земельного участка в соответствии со статьей 39.16 Земельного Кодекса Российской Федерации и уведомление заявителя об этом.</w:t>
      </w:r>
    </w:p>
    <w:p w:rsidR="003566D5" w:rsidRPr="004A4055" w:rsidRDefault="003566D5" w:rsidP="003566D5">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pacing w:val="-2"/>
          <w:sz w:val="28"/>
          <w:szCs w:val="28"/>
        </w:rPr>
        <w:t xml:space="preserve">3.1.2. </w:t>
      </w:r>
      <w:r w:rsidRPr="004A4055">
        <w:rPr>
          <w:rFonts w:ascii="Times New Roman" w:hAnsi="Times New Roman"/>
          <w:sz w:val="28"/>
          <w:szCs w:val="28"/>
        </w:rPr>
        <w:t>Второй этап предоставления муниципальной услуги включает в себя выполнение следующих административных процедур:</w:t>
      </w:r>
    </w:p>
    <w:p w:rsidR="003566D5" w:rsidRPr="004A4055" w:rsidRDefault="003566D5" w:rsidP="003566D5">
      <w:pPr>
        <w:spacing w:after="0" w:line="240" w:lineRule="auto"/>
        <w:ind w:firstLine="709"/>
        <w:jc w:val="both"/>
        <w:rPr>
          <w:rFonts w:ascii="Times New Roman" w:hAnsi="Times New Roman"/>
          <w:sz w:val="28"/>
          <w:szCs w:val="28"/>
        </w:rPr>
      </w:pPr>
      <w:r w:rsidRPr="004A4055">
        <w:rPr>
          <w:rFonts w:ascii="Times New Roman" w:hAnsi="Times New Roman"/>
          <w:spacing w:val="-2"/>
          <w:sz w:val="28"/>
          <w:szCs w:val="28"/>
        </w:rPr>
        <w:t xml:space="preserve">окончание срока опубликования извещения </w:t>
      </w:r>
      <w:r w:rsidRPr="004A4055">
        <w:rPr>
          <w:rFonts w:ascii="Times New Roman" w:hAnsi="Times New Roman"/>
          <w:sz w:val="28"/>
          <w:szCs w:val="28"/>
        </w:rPr>
        <w:t>о предоставления земельного участка;</w:t>
      </w:r>
    </w:p>
    <w:p w:rsidR="003566D5" w:rsidRDefault="003566D5" w:rsidP="003566D5">
      <w:pPr>
        <w:spacing w:after="0" w:line="240" w:lineRule="auto"/>
        <w:ind w:firstLine="709"/>
        <w:jc w:val="both"/>
        <w:rPr>
          <w:rFonts w:ascii="Times New Roman" w:hAnsi="Times New Roman"/>
          <w:sz w:val="28"/>
          <w:szCs w:val="28"/>
        </w:rPr>
      </w:pPr>
      <w:r w:rsidRPr="004A4055">
        <w:rPr>
          <w:rFonts w:ascii="Times New Roman" w:hAnsi="Times New Roman"/>
          <w:sz w:val="28"/>
          <w:szCs w:val="28"/>
        </w:rPr>
        <w:t>п</w:t>
      </w:r>
      <w:r w:rsidRPr="004A4055">
        <w:rPr>
          <w:rFonts w:ascii="Times New Roman" w:eastAsia="MS Mincho" w:hAnsi="Times New Roman"/>
          <w:sz w:val="28"/>
          <w:szCs w:val="28"/>
        </w:rPr>
        <w:t>одготовка и</w:t>
      </w:r>
      <w:r>
        <w:rPr>
          <w:rFonts w:ascii="Times New Roman" w:eastAsia="MS Mincho" w:hAnsi="Times New Roman"/>
          <w:sz w:val="28"/>
          <w:szCs w:val="28"/>
        </w:rPr>
        <w:t xml:space="preserve"> направление (вручение)</w:t>
      </w:r>
      <w:r w:rsidRPr="004A4055">
        <w:rPr>
          <w:rFonts w:ascii="Times New Roman" w:eastAsia="MS Mincho" w:hAnsi="Times New Roman"/>
          <w:sz w:val="28"/>
          <w:szCs w:val="28"/>
        </w:rPr>
        <w:t xml:space="preserve"> заявителю проекта </w:t>
      </w:r>
      <w:r w:rsidRPr="004A4055">
        <w:rPr>
          <w:rFonts w:ascii="Times New Roman" w:hAnsi="Times New Roman"/>
          <w:sz w:val="28"/>
          <w:szCs w:val="28"/>
        </w:rPr>
        <w:t xml:space="preserve">договора аренды земельного участка, проекта договора купли-продажи земельного участка либо </w:t>
      </w:r>
      <w:r>
        <w:rPr>
          <w:rFonts w:ascii="Times New Roman" w:eastAsia="MS Mincho" w:hAnsi="Times New Roman"/>
          <w:sz w:val="28"/>
          <w:szCs w:val="28"/>
        </w:rPr>
        <w:t>направление (вручение)</w:t>
      </w:r>
      <w:r w:rsidRPr="004A4055">
        <w:rPr>
          <w:rFonts w:ascii="Times New Roman" w:eastAsia="MS Mincho" w:hAnsi="Times New Roman"/>
          <w:sz w:val="28"/>
          <w:szCs w:val="28"/>
        </w:rPr>
        <w:t xml:space="preserve"> заявителю </w:t>
      </w:r>
      <w:r w:rsidRPr="004A4055">
        <w:rPr>
          <w:rFonts w:ascii="Times New Roman" w:hAnsi="Times New Roman"/>
          <w:sz w:val="28"/>
          <w:szCs w:val="28"/>
        </w:rPr>
        <w:t>решения об отказе в предоставлении земельного участка без проведения аукциона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3566D5" w:rsidRDefault="003566D5" w:rsidP="003566D5">
      <w:pPr>
        <w:spacing w:after="0" w:line="240" w:lineRule="auto"/>
        <w:ind w:firstLine="709"/>
        <w:jc w:val="both"/>
        <w:rPr>
          <w:rFonts w:ascii="Times New Roman" w:hAnsi="Times New Roman"/>
          <w:sz w:val="28"/>
          <w:szCs w:val="28"/>
        </w:rPr>
      </w:pPr>
    </w:p>
    <w:p w:rsidR="007D2363" w:rsidRDefault="006761A6" w:rsidP="007D2363">
      <w:pPr>
        <w:widowControl w:val="0"/>
        <w:autoSpaceDE w:val="0"/>
        <w:autoSpaceDN w:val="0"/>
        <w:adjustRightInd w:val="0"/>
        <w:spacing w:after="0" w:line="240" w:lineRule="auto"/>
        <w:ind w:right="-2" w:firstLine="720"/>
        <w:jc w:val="both"/>
        <w:rPr>
          <w:rFonts w:ascii="Times New Roman" w:hAnsi="Times New Roman" w:cs="Times New Roman"/>
          <w:iCs/>
          <w:sz w:val="28"/>
          <w:szCs w:val="28"/>
        </w:rPr>
      </w:pPr>
      <w:r>
        <w:rPr>
          <w:rFonts w:ascii="Times New Roman" w:hAnsi="Times New Roman" w:cs="Times New Roman"/>
          <w:sz w:val="28"/>
          <w:szCs w:val="28"/>
        </w:rPr>
        <w:t xml:space="preserve">3.2. </w:t>
      </w:r>
      <w:r w:rsidR="00182CDC" w:rsidRPr="004D4111">
        <w:rPr>
          <w:rFonts w:ascii="Times New Roman" w:hAnsi="Times New Roman" w:cs="Times New Roman"/>
          <w:iCs/>
          <w:sz w:val="28"/>
          <w:szCs w:val="28"/>
        </w:rPr>
        <w:t xml:space="preserve">Прием и регистрация </w:t>
      </w:r>
      <w:r w:rsidR="000D433A">
        <w:rPr>
          <w:rFonts w:ascii="Times New Roman" w:hAnsi="Times New Roman" w:cs="Times New Roman"/>
          <w:iCs/>
          <w:sz w:val="28"/>
          <w:szCs w:val="28"/>
        </w:rPr>
        <w:t>заявления</w:t>
      </w:r>
      <w:r w:rsidR="00182CDC" w:rsidRPr="004D4111">
        <w:rPr>
          <w:rFonts w:ascii="Times New Roman" w:hAnsi="Times New Roman" w:cs="Times New Roman"/>
          <w:iCs/>
          <w:sz w:val="28"/>
          <w:szCs w:val="28"/>
        </w:rPr>
        <w:t xml:space="preserve"> о предоставлении муниципальной услуги</w:t>
      </w:r>
    </w:p>
    <w:p w:rsidR="00182CDC" w:rsidRPr="004D4111" w:rsidRDefault="007D2363" w:rsidP="007D2363">
      <w:pPr>
        <w:widowControl w:val="0"/>
        <w:autoSpaceDE w:val="0"/>
        <w:autoSpaceDN w:val="0"/>
        <w:adjustRightInd w:val="0"/>
        <w:spacing w:after="0" w:line="240" w:lineRule="auto"/>
        <w:ind w:right="-2" w:firstLine="720"/>
        <w:jc w:val="both"/>
        <w:rPr>
          <w:rFonts w:ascii="Times New Roman" w:hAnsi="Times New Roman"/>
          <w:sz w:val="28"/>
          <w:szCs w:val="28"/>
        </w:rPr>
      </w:pPr>
      <w:r>
        <w:rPr>
          <w:rFonts w:ascii="Times New Roman" w:hAnsi="Times New Roman"/>
          <w:spacing w:val="-4"/>
          <w:sz w:val="28"/>
          <w:szCs w:val="28"/>
        </w:rPr>
        <w:t xml:space="preserve">3.2.1. </w:t>
      </w:r>
      <w:r w:rsidRPr="000C411B">
        <w:rPr>
          <w:rFonts w:ascii="Times New Roman" w:hAnsi="Times New Roman"/>
          <w:spacing w:val="-4"/>
          <w:sz w:val="28"/>
          <w:szCs w:val="28"/>
        </w:rPr>
        <w:t>Юридическим фактом, являющимся основанием для начала исполнения административной процедуры</w:t>
      </w:r>
      <w:r w:rsidR="00182CDC" w:rsidRPr="004D4111">
        <w:rPr>
          <w:rFonts w:ascii="Times New Roman" w:hAnsi="Times New Roman"/>
          <w:sz w:val="28"/>
          <w:szCs w:val="28"/>
        </w:rPr>
        <w:t xml:space="preserve">является поступление в Уполномоченный орган заявления и прилагаемых документов. </w:t>
      </w:r>
    </w:p>
    <w:p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3.2.2. 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или почтовым отправлением в ближайший рабочий день, следующий за днем поступления </w:t>
      </w:r>
      <w:r w:rsidRPr="000C411B">
        <w:rPr>
          <w:rFonts w:ascii="Times New Roman" w:hAnsi="Times New Roman"/>
          <w:spacing w:val="-4"/>
          <w:sz w:val="28"/>
          <w:szCs w:val="28"/>
        </w:rPr>
        <w:lastRenderedPageBreak/>
        <w:t>указанных документов):осуществляет регистрацию заявления и пр</w:t>
      </w:r>
      <w:r w:rsidR="006761A6">
        <w:rPr>
          <w:rFonts w:ascii="Times New Roman" w:hAnsi="Times New Roman"/>
          <w:spacing w:val="-4"/>
          <w:sz w:val="28"/>
          <w:szCs w:val="28"/>
        </w:rPr>
        <w:t xml:space="preserve">илагаемых документов в журнале </w:t>
      </w:r>
      <w:r w:rsidRPr="000C411B">
        <w:rPr>
          <w:rFonts w:ascii="Times New Roman" w:hAnsi="Times New Roman"/>
          <w:spacing w:val="-4"/>
          <w:sz w:val="28"/>
          <w:szCs w:val="28"/>
        </w:rPr>
        <w:t>регистрации входящих обращений;</w:t>
      </w:r>
    </w:p>
    <w:p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3.2.3. В случае если заявление и прилагаемые документы представляются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аявителем в Уполномоченный орган (МФЦ) лично, должностное лицо Уполномоченного органа (МФЦ), ответственное за прием и регистрацию заявления выдает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аявителю или его представителю расписку в получении документов с указанием их перечня и даты получения. Расписка выдается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аявителю (представителю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аявителя) в день получения Уполномоченным органом (МФЦ) таких документов. </w:t>
      </w:r>
    </w:p>
    <w:p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В случае, если заявление и прилагаемые документы представлены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аявителем в Уполномоченный орган посредством почтового отправления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 </w:t>
      </w:r>
    </w:p>
    <w:p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Получение заявления и прилагаемых документов, представляемых в форме электронных документов, подтверждается Уполномоченным органом путем направления </w:t>
      </w:r>
      <w:r w:rsidR="002A0245">
        <w:rPr>
          <w:rFonts w:ascii="Times New Roman" w:hAnsi="Times New Roman"/>
          <w:spacing w:val="-4"/>
          <w:sz w:val="28"/>
          <w:szCs w:val="28"/>
        </w:rPr>
        <w:t>Заявителю (представителю З</w:t>
      </w:r>
      <w:r w:rsidRPr="000C411B">
        <w:rPr>
          <w:rFonts w:ascii="Times New Roman" w:hAnsi="Times New Roman"/>
          <w:spacing w:val="-4"/>
          <w:sz w:val="28"/>
          <w:szCs w:val="28"/>
        </w:rPr>
        <w:t xml:space="preserve">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w:t>
      </w:r>
    </w:p>
    <w:p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Сообщение о получении заявления и прилагаемых документов направляется по указанному в заявлении адресу электронной почты или в личный кабинет </w:t>
      </w:r>
      <w:r w:rsidR="009D00D1">
        <w:rPr>
          <w:rFonts w:ascii="Times New Roman" w:hAnsi="Times New Roman"/>
          <w:spacing w:val="-4"/>
          <w:sz w:val="28"/>
          <w:szCs w:val="28"/>
        </w:rPr>
        <w:t>З</w:t>
      </w:r>
      <w:r w:rsidRPr="000C411B">
        <w:rPr>
          <w:rFonts w:ascii="Times New Roman" w:hAnsi="Times New Roman"/>
          <w:spacing w:val="-4"/>
          <w:sz w:val="28"/>
          <w:szCs w:val="28"/>
        </w:rPr>
        <w:t xml:space="preserve">аявителя на Едином портале. </w:t>
      </w:r>
    </w:p>
    <w:p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Сообщение о получении заявления и прилагаемых документов направляется </w:t>
      </w:r>
      <w:r w:rsidR="009D00D1">
        <w:rPr>
          <w:rFonts w:ascii="Times New Roman" w:hAnsi="Times New Roman"/>
          <w:spacing w:val="-4"/>
          <w:sz w:val="28"/>
          <w:szCs w:val="28"/>
        </w:rPr>
        <w:t>З</w:t>
      </w:r>
      <w:r w:rsidRPr="000C411B">
        <w:rPr>
          <w:rFonts w:ascii="Times New Roman" w:hAnsi="Times New Roman"/>
          <w:spacing w:val="-4"/>
          <w:sz w:val="28"/>
          <w:szCs w:val="28"/>
        </w:rPr>
        <w:t xml:space="preserve">аявителю (представителю </w:t>
      </w:r>
      <w:r w:rsidR="009D00D1">
        <w:rPr>
          <w:rFonts w:ascii="Times New Roman" w:hAnsi="Times New Roman"/>
          <w:spacing w:val="-4"/>
          <w:sz w:val="28"/>
          <w:szCs w:val="28"/>
        </w:rPr>
        <w:t>З</w:t>
      </w:r>
      <w:r w:rsidRPr="000C411B">
        <w:rPr>
          <w:rFonts w:ascii="Times New Roman" w:hAnsi="Times New Roman"/>
          <w:spacing w:val="-4"/>
          <w:sz w:val="28"/>
          <w:szCs w:val="28"/>
        </w:rPr>
        <w:t xml:space="preserve">аявителя) не позднее рабочего дня, следующего за днем поступления заявления в Уполномоченный орган. </w:t>
      </w:r>
    </w:p>
    <w:p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3.2.4.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 </w:t>
      </w:r>
    </w:p>
    <w:p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3.2.5. Срок выполнения данной административной процедуры составляет 1 рабочий день со дня поступления заявления и прилагаемых документов в Уполномоченный орган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 </w:t>
      </w:r>
    </w:p>
    <w:p w:rsidR="00182CDC" w:rsidRDefault="00714D5A" w:rsidP="005C660F">
      <w:pPr>
        <w:pStyle w:val="ab"/>
        <w:spacing w:after="0" w:line="240" w:lineRule="auto"/>
        <w:ind w:firstLine="708"/>
        <w:jc w:val="both"/>
        <w:rPr>
          <w:rFonts w:ascii="Times New Roman" w:hAnsi="Times New Roman"/>
          <w:spacing w:val="-4"/>
          <w:sz w:val="28"/>
          <w:szCs w:val="28"/>
        </w:rPr>
      </w:pPr>
      <w:r w:rsidRPr="000C411B">
        <w:rPr>
          <w:rFonts w:ascii="Times New Roman" w:hAnsi="Times New Roman"/>
          <w:spacing w:val="-4"/>
          <w:sz w:val="28"/>
          <w:szCs w:val="28"/>
        </w:rPr>
        <w:t>3.2.6.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rsidR="005C660F" w:rsidRPr="004D4111" w:rsidRDefault="005C660F" w:rsidP="005C660F">
      <w:pPr>
        <w:pStyle w:val="ab"/>
        <w:spacing w:after="0" w:line="240" w:lineRule="auto"/>
        <w:ind w:firstLine="708"/>
        <w:jc w:val="both"/>
        <w:rPr>
          <w:rFonts w:ascii="Times New Roman" w:hAnsi="Times New Roman"/>
          <w:sz w:val="28"/>
          <w:szCs w:val="28"/>
        </w:rPr>
      </w:pPr>
    </w:p>
    <w:p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3.3. Рассмотрение заявления и прилагаемых документов </w:t>
      </w:r>
    </w:p>
    <w:p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3.3.1. Юридическим фактом, являющимся основанием для начала исполнения административной процедуры является получение заявления и </w:t>
      </w:r>
      <w:r w:rsidRPr="000C411B">
        <w:rPr>
          <w:rFonts w:ascii="Times New Roman" w:hAnsi="Times New Roman"/>
          <w:spacing w:val="-4"/>
          <w:sz w:val="28"/>
          <w:szCs w:val="28"/>
        </w:rPr>
        <w:lastRenderedPageBreak/>
        <w:t xml:space="preserve">прилагаемых документов должностным лицом, ответственным за предоставление муниципальной услуги. </w:t>
      </w:r>
    </w:p>
    <w:p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3.3.2. В случае поступления заявления и прилагаемых документов в электронной форме должностное лицо, ответственное за предоставление муниципальной услуги, в течение 3 рабочих дней со дня регистрации заявления и документов проводит проверку электронной подписи, которой подписаны заявление и прилагаемые документы. </w:t>
      </w:r>
    </w:p>
    <w:p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 </w:t>
      </w:r>
    </w:p>
    <w:p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Проверка простой электронной подписи осуществляется с использованием соответствующего сервиса единой системы идентификации и аутентификации. </w:t>
      </w:r>
    </w:p>
    <w:p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3.3.3. Если в случае проверки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 </w:t>
      </w:r>
    </w:p>
    <w:p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готовит уведомление об отказе в принятии заявления и прилагаемых документов с указанием причин их возврата за подписью </w:t>
      </w:r>
      <w:r w:rsidR="0015226E">
        <w:rPr>
          <w:rFonts w:ascii="Times New Roman" w:hAnsi="Times New Roman"/>
          <w:spacing w:val="-4"/>
          <w:sz w:val="28"/>
          <w:szCs w:val="28"/>
        </w:rPr>
        <w:t>начальника Уполномоченного органа</w:t>
      </w:r>
      <w:r w:rsidRPr="000C411B">
        <w:rPr>
          <w:rFonts w:ascii="Times New Roman" w:hAnsi="Times New Roman"/>
          <w:spacing w:val="-4"/>
          <w:sz w:val="28"/>
          <w:szCs w:val="28"/>
        </w:rPr>
        <w:t xml:space="preserve">; </w:t>
      </w:r>
    </w:p>
    <w:p w:rsidR="005C660F" w:rsidRPr="000C411B" w:rsidRDefault="009D00D1" w:rsidP="005C660F">
      <w:pPr>
        <w:autoSpaceDE w:val="0"/>
        <w:autoSpaceDN w:val="0"/>
        <w:adjustRightInd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направляет З</w:t>
      </w:r>
      <w:r w:rsidR="005C660F" w:rsidRPr="000C411B">
        <w:rPr>
          <w:rFonts w:ascii="Times New Roman" w:hAnsi="Times New Roman"/>
          <w:spacing w:val="-4"/>
          <w:sz w:val="28"/>
          <w:szCs w:val="28"/>
        </w:rPr>
        <w:t>аявителю указанное уведомление в электронной форме, подписанное усиленной квалифицированной электронной подписью</w:t>
      </w:r>
      <w:r>
        <w:rPr>
          <w:rFonts w:ascii="Times New Roman" w:hAnsi="Times New Roman"/>
          <w:spacing w:val="-4"/>
          <w:sz w:val="28"/>
          <w:szCs w:val="28"/>
        </w:rPr>
        <w:t>, по адресу электронной почты З</w:t>
      </w:r>
      <w:r w:rsidR="005C660F" w:rsidRPr="000C411B">
        <w:rPr>
          <w:rFonts w:ascii="Times New Roman" w:hAnsi="Times New Roman"/>
          <w:spacing w:val="-4"/>
          <w:sz w:val="28"/>
          <w:szCs w:val="28"/>
        </w:rPr>
        <w:t xml:space="preserve">аявителя. </w:t>
      </w:r>
    </w:p>
    <w:p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w:t>
      </w:r>
      <w:r w:rsidR="009D00D1">
        <w:rPr>
          <w:rFonts w:ascii="Times New Roman" w:hAnsi="Times New Roman"/>
          <w:spacing w:val="-4"/>
          <w:sz w:val="28"/>
          <w:szCs w:val="28"/>
        </w:rPr>
        <w:t>осле получения уведомления З</w:t>
      </w:r>
      <w:r w:rsidRPr="000C411B">
        <w:rPr>
          <w:rFonts w:ascii="Times New Roman" w:hAnsi="Times New Roman"/>
          <w:spacing w:val="-4"/>
          <w:sz w:val="28"/>
          <w:szCs w:val="28"/>
        </w:rPr>
        <w:t xml:space="preserve">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 </w:t>
      </w:r>
    </w:p>
    <w:p w:rsidR="005C660F" w:rsidRPr="000C411B" w:rsidRDefault="009D00D1" w:rsidP="005C660F">
      <w:pPr>
        <w:autoSpaceDE w:val="0"/>
        <w:autoSpaceDN w:val="0"/>
        <w:adjustRightInd w:val="0"/>
        <w:spacing w:after="0" w:line="240" w:lineRule="auto"/>
        <w:jc w:val="both"/>
        <w:rPr>
          <w:rFonts w:ascii="Times New Roman" w:hAnsi="Times New Roman"/>
          <w:spacing w:val="-4"/>
          <w:sz w:val="28"/>
          <w:szCs w:val="28"/>
        </w:rPr>
      </w:pPr>
      <w:r>
        <w:rPr>
          <w:rFonts w:ascii="Times New Roman" w:hAnsi="Times New Roman"/>
          <w:spacing w:val="-4"/>
          <w:sz w:val="28"/>
          <w:szCs w:val="28"/>
        </w:rPr>
        <w:t>3.3.4. В случае если З</w:t>
      </w:r>
      <w:r w:rsidR="005C660F" w:rsidRPr="000C411B">
        <w:rPr>
          <w:rFonts w:ascii="Times New Roman" w:hAnsi="Times New Roman"/>
          <w:spacing w:val="-4"/>
          <w:sz w:val="28"/>
          <w:szCs w:val="28"/>
        </w:rPr>
        <w:t>аявитель по своему усмотрению не представил документы, указанные в пункте 2.7.1 настоящего административного регламента, и при поступлении заявления и прилагаемых документов в электронной форме (если в результате проверки усиленной квалифи</w:t>
      </w:r>
      <w:r w:rsidR="007933BE">
        <w:rPr>
          <w:rFonts w:ascii="Times New Roman" w:hAnsi="Times New Roman"/>
          <w:spacing w:val="-4"/>
          <w:sz w:val="28"/>
          <w:szCs w:val="28"/>
        </w:rPr>
        <w:t>цированной электронной подписи З</w:t>
      </w:r>
      <w:r w:rsidR="005C660F" w:rsidRPr="000C411B">
        <w:rPr>
          <w:rFonts w:ascii="Times New Roman" w:hAnsi="Times New Roman"/>
          <w:spacing w:val="-4"/>
          <w:sz w:val="28"/>
          <w:szCs w:val="28"/>
        </w:rPr>
        <w:t xml:space="preserve">аявителя установлено 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получения заявления и прилагаемых документов обеспечивает направление межведомственных запросов для получения документов (сведений из документов), предусмотренных пунктом 2.7.1 настоящего административного регламента. </w:t>
      </w:r>
    </w:p>
    <w:p w:rsidR="001434D8" w:rsidRPr="004F7165" w:rsidRDefault="005C660F" w:rsidP="001434D8">
      <w:pPr>
        <w:autoSpaceDE w:val="0"/>
        <w:autoSpaceDN w:val="0"/>
        <w:adjustRightInd w:val="0"/>
        <w:spacing w:after="0" w:line="240" w:lineRule="auto"/>
        <w:ind w:firstLine="709"/>
        <w:jc w:val="both"/>
        <w:rPr>
          <w:rFonts w:ascii="Times New Roman" w:hAnsi="Times New Roman"/>
          <w:bCs/>
          <w:color w:val="000000"/>
          <w:sz w:val="28"/>
          <w:szCs w:val="28"/>
        </w:rPr>
      </w:pPr>
      <w:r w:rsidRPr="000C411B">
        <w:rPr>
          <w:rFonts w:ascii="Times New Roman" w:hAnsi="Times New Roman"/>
          <w:spacing w:val="-4"/>
          <w:sz w:val="28"/>
          <w:szCs w:val="28"/>
        </w:rPr>
        <w:t xml:space="preserve">3.3.5. </w:t>
      </w:r>
      <w:r w:rsidR="001434D8" w:rsidRPr="004F7165">
        <w:rPr>
          <w:rFonts w:ascii="Times New Roman" w:hAnsi="Times New Roman"/>
          <w:bCs/>
          <w:color w:val="000000"/>
          <w:sz w:val="28"/>
          <w:szCs w:val="28"/>
        </w:rPr>
        <w:t xml:space="preserve">По результатам рассмотрения заявления и представленных документов специалист, ответственный за рассмотрение заявления, осуществляет одно из следующих действий: </w:t>
      </w:r>
    </w:p>
    <w:p w:rsidR="001434D8" w:rsidRPr="004F7165" w:rsidRDefault="001434D8" w:rsidP="001434D8">
      <w:pPr>
        <w:autoSpaceDE w:val="0"/>
        <w:autoSpaceDN w:val="0"/>
        <w:adjustRightInd w:val="0"/>
        <w:spacing w:after="0" w:line="240" w:lineRule="auto"/>
        <w:ind w:firstLine="709"/>
        <w:jc w:val="both"/>
        <w:rPr>
          <w:rFonts w:ascii="Times New Roman" w:hAnsi="Times New Roman"/>
          <w:b/>
          <w:bCs/>
          <w:color w:val="000000"/>
          <w:sz w:val="28"/>
          <w:szCs w:val="28"/>
        </w:rPr>
      </w:pPr>
      <w:r w:rsidRPr="004F7165">
        <w:rPr>
          <w:rFonts w:ascii="Times New Roman" w:hAnsi="Times New Roman"/>
          <w:bCs/>
          <w:color w:val="000000"/>
          <w:sz w:val="28"/>
          <w:szCs w:val="28"/>
        </w:rPr>
        <w:lastRenderedPageBreak/>
        <w:t xml:space="preserve">- обеспечивает </w:t>
      </w:r>
      <w:r w:rsidRPr="004F7165">
        <w:rPr>
          <w:rFonts w:ascii="Times New Roman" w:hAnsi="Times New Roman"/>
          <w:sz w:val="28"/>
          <w:szCs w:val="28"/>
        </w:rPr>
        <w:t>опубликование извещения о предоставлении земельного участка и уведомление заявителя об этом (в письменном виде)</w:t>
      </w:r>
      <w:r w:rsidRPr="004F7165">
        <w:rPr>
          <w:rFonts w:ascii="Times New Roman" w:hAnsi="Times New Roman"/>
          <w:bCs/>
          <w:color w:val="000000"/>
          <w:sz w:val="28"/>
          <w:szCs w:val="28"/>
        </w:rPr>
        <w:t xml:space="preserve">; </w:t>
      </w:r>
    </w:p>
    <w:p w:rsidR="001434D8" w:rsidRPr="004F7165" w:rsidRDefault="001434D8" w:rsidP="001434D8">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 готовит проект решения об отказе в предоставлении земельного участка.</w:t>
      </w:r>
    </w:p>
    <w:p w:rsidR="001434D8" w:rsidRPr="004F7165" w:rsidRDefault="001434D8" w:rsidP="001434D8">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Максимальный срок выполнения данного административного действия составл</w:t>
      </w:r>
      <w:r>
        <w:rPr>
          <w:rFonts w:ascii="Times New Roman" w:hAnsi="Times New Roman"/>
          <w:bCs/>
          <w:color w:val="000000"/>
          <w:sz w:val="28"/>
          <w:szCs w:val="28"/>
        </w:rPr>
        <w:t>яет 24</w:t>
      </w:r>
      <w:r w:rsidRPr="004F7165">
        <w:rPr>
          <w:rFonts w:ascii="Times New Roman" w:hAnsi="Times New Roman"/>
          <w:bCs/>
          <w:color w:val="000000"/>
          <w:sz w:val="28"/>
          <w:szCs w:val="28"/>
        </w:rPr>
        <w:t xml:space="preserve"> календарны</w:t>
      </w:r>
      <w:r>
        <w:rPr>
          <w:rFonts w:ascii="Times New Roman" w:hAnsi="Times New Roman"/>
          <w:bCs/>
          <w:color w:val="000000"/>
          <w:sz w:val="28"/>
          <w:szCs w:val="28"/>
        </w:rPr>
        <w:t>х дней</w:t>
      </w:r>
      <w:r w:rsidRPr="004F7165">
        <w:rPr>
          <w:rFonts w:ascii="Times New Roman" w:hAnsi="Times New Roman"/>
          <w:bCs/>
          <w:color w:val="000000"/>
          <w:sz w:val="28"/>
          <w:szCs w:val="28"/>
        </w:rPr>
        <w:t xml:space="preserve"> с момента поступления заявления в уполномоченный орган. </w:t>
      </w:r>
    </w:p>
    <w:p w:rsidR="001434D8" w:rsidRPr="004F7165" w:rsidRDefault="001434D8" w:rsidP="001434D8">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3.3.</w:t>
      </w:r>
      <w:r>
        <w:rPr>
          <w:rFonts w:ascii="Times New Roman" w:hAnsi="Times New Roman"/>
          <w:bCs/>
          <w:color w:val="000000"/>
          <w:sz w:val="28"/>
          <w:szCs w:val="28"/>
        </w:rPr>
        <w:t>6</w:t>
      </w:r>
      <w:r w:rsidRPr="004F7165">
        <w:rPr>
          <w:rFonts w:ascii="Times New Roman" w:hAnsi="Times New Roman"/>
          <w:bCs/>
          <w:color w:val="000000"/>
          <w:sz w:val="28"/>
          <w:szCs w:val="28"/>
        </w:rPr>
        <w:t xml:space="preserve">. </w:t>
      </w:r>
      <w:r w:rsidRPr="004F7165">
        <w:rPr>
          <w:rFonts w:ascii="Times New Roman" w:hAnsi="Times New Roman"/>
          <w:bCs/>
          <w:sz w:val="28"/>
          <w:szCs w:val="28"/>
        </w:rPr>
        <w:t>Специалист Уполномоченного органа, ответственный за регистрацию входящей корреспонденции</w:t>
      </w:r>
      <w:r w:rsidRPr="004F7165">
        <w:rPr>
          <w:rFonts w:ascii="Times New Roman" w:hAnsi="Times New Roman"/>
          <w:bCs/>
          <w:color w:val="000000"/>
          <w:sz w:val="28"/>
          <w:szCs w:val="28"/>
        </w:rPr>
        <w:t>, в день получения, подписанного руководителем Уполномоченного органа, документа регистрирует:</w:t>
      </w:r>
    </w:p>
    <w:p w:rsidR="001434D8" w:rsidRPr="004F7165" w:rsidRDefault="001434D8" w:rsidP="001434D8">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уведомление об опубликовании извещения о предоставлении земельного участка и передает экземпляр решения специалисту Уполномоченного органа, ответственному за рассмотрение заявления;</w:t>
      </w:r>
    </w:p>
    <w:p w:rsidR="001434D8" w:rsidRPr="004F7165" w:rsidRDefault="001434D8" w:rsidP="001434D8">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 xml:space="preserve"> решение об отказе в предоставлении земельного участка и передает экземпляр решения специалисту Уполномоченного органа, ответственному за рассмотрение заявления.</w:t>
      </w:r>
    </w:p>
    <w:p w:rsidR="001434D8" w:rsidRPr="004F7165" w:rsidRDefault="001434D8" w:rsidP="001434D8">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Максимальный срок исполнения указанной административной процедуры составляет не более 3 (трех) календарных дней.</w:t>
      </w:r>
    </w:p>
    <w:p w:rsidR="001434D8" w:rsidRPr="004F7165" w:rsidRDefault="001434D8" w:rsidP="001434D8">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3.3.</w:t>
      </w:r>
      <w:r w:rsidR="0061694F">
        <w:rPr>
          <w:rFonts w:ascii="Times New Roman" w:hAnsi="Times New Roman"/>
          <w:bCs/>
          <w:color w:val="000000"/>
          <w:sz w:val="28"/>
          <w:szCs w:val="28"/>
        </w:rPr>
        <w:t>7</w:t>
      </w:r>
      <w:r w:rsidRPr="004F7165">
        <w:rPr>
          <w:rFonts w:ascii="Times New Roman" w:hAnsi="Times New Roman"/>
          <w:bCs/>
          <w:color w:val="000000"/>
          <w:sz w:val="28"/>
          <w:szCs w:val="28"/>
        </w:rPr>
        <w:t xml:space="preserve">. Результатом административной процедуры являются подписанные и зарегистрированные документы: </w:t>
      </w:r>
    </w:p>
    <w:p w:rsidR="001434D8" w:rsidRPr="004F7165" w:rsidRDefault="001434D8" w:rsidP="001434D8">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 xml:space="preserve"> уведомление об опубликовании извещения о предоставлении земельного участка;</w:t>
      </w:r>
    </w:p>
    <w:p w:rsidR="001434D8" w:rsidRDefault="001434D8" w:rsidP="001434D8">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 xml:space="preserve"> решение об отказе в предоставлении земельного участка.</w:t>
      </w:r>
    </w:p>
    <w:p w:rsidR="001434D8" w:rsidRPr="004F7165" w:rsidRDefault="001434D8" w:rsidP="001434D8">
      <w:pPr>
        <w:autoSpaceDE w:val="0"/>
        <w:autoSpaceDN w:val="0"/>
        <w:adjustRightInd w:val="0"/>
        <w:spacing w:after="0" w:line="240" w:lineRule="auto"/>
        <w:ind w:firstLine="709"/>
        <w:jc w:val="both"/>
        <w:rPr>
          <w:rFonts w:ascii="Times New Roman" w:hAnsi="Times New Roman"/>
          <w:bCs/>
          <w:color w:val="000000"/>
          <w:sz w:val="28"/>
          <w:szCs w:val="28"/>
        </w:rPr>
      </w:pPr>
    </w:p>
    <w:p w:rsidR="00182CDC" w:rsidRPr="004D4111" w:rsidRDefault="001434D8" w:rsidP="001434D8">
      <w:pPr>
        <w:autoSpaceDE w:val="0"/>
        <w:autoSpaceDN w:val="0"/>
        <w:adjustRightInd w:val="0"/>
        <w:spacing w:after="0" w:line="240" w:lineRule="auto"/>
        <w:ind w:firstLine="709"/>
        <w:jc w:val="both"/>
        <w:rPr>
          <w:rFonts w:ascii="Times New Roman" w:hAnsi="Times New Roman" w:cs="Times New Roman"/>
          <w:sz w:val="28"/>
          <w:szCs w:val="28"/>
        </w:rPr>
      </w:pPr>
      <w:r w:rsidRPr="004F7165">
        <w:rPr>
          <w:rFonts w:ascii="Times New Roman" w:hAnsi="Times New Roman"/>
          <w:bCs/>
          <w:color w:val="000000"/>
          <w:sz w:val="28"/>
          <w:szCs w:val="28"/>
        </w:rPr>
        <w:t xml:space="preserve">3.4. Направление (выдача) результатов предоставления </w:t>
      </w:r>
      <w:r>
        <w:rPr>
          <w:rFonts w:ascii="Times New Roman" w:hAnsi="Times New Roman"/>
          <w:bCs/>
          <w:color w:val="000000"/>
          <w:sz w:val="28"/>
          <w:szCs w:val="28"/>
        </w:rPr>
        <w:t>муниципальной</w:t>
      </w:r>
      <w:r w:rsidRPr="004F7165">
        <w:rPr>
          <w:rFonts w:ascii="Times New Roman" w:hAnsi="Times New Roman"/>
          <w:bCs/>
          <w:color w:val="000000"/>
          <w:sz w:val="28"/>
          <w:szCs w:val="28"/>
        </w:rPr>
        <w:t xml:space="preserve"> услуги</w:t>
      </w:r>
    </w:p>
    <w:p w:rsidR="0061694F" w:rsidRPr="004F7165" w:rsidRDefault="004F5C6D" w:rsidP="0061694F">
      <w:pPr>
        <w:autoSpaceDE w:val="0"/>
        <w:autoSpaceDN w:val="0"/>
        <w:adjustRightInd w:val="0"/>
        <w:spacing w:after="0" w:line="240" w:lineRule="auto"/>
        <w:ind w:firstLine="709"/>
        <w:jc w:val="both"/>
        <w:rPr>
          <w:rFonts w:ascii="Times New Roman" w:hAnsi="Times New Roman"/>
          <w:bCs/>
          <w:color w:val="000000"/>
          <w:sz w:val="28"/>
          <w:szCs w:val="28"/>
        </w:rPr>
      </w:pPr>
      <w:r w:rsidRPr="000C411B">
        <w:rPr>
          <w:rFonts w:ascii="Times New Roman" w:hAnsi="Times New Roman"/>
          <w:spacing w:val="-4"/>
          <w:sz w:val="28"/>
          <w:szCs w:val="28"/>
        </w:rPr>
        <w:t>3.4.</w:t>
      </w:r>
      <w:r w:rsidR="0061694F">
        <w:rPr>
          <w:rFonts w:ascii="Times New Roman" w:hAnsi="Times New Roman"/>
          <w:spacing w:val="-4"/>
          <w:sz w:val="28"/>
          <w:szCs w:val="28"/>
        </w:rPr>
        <w:t>1.</w:t>
      </w:r>
      <w:r w:rsidR="0061694F" w:rsidRPr="004F7165">
        <w:rPr>
          <w:rFonts w:ascii="Times New Roman" w:hAnsi="Times New Roman"/>
          <w:bCs/>
          <w:color w:val="000000"/>
          <w:sz w:val="28"/>
          <w:szCs w:val="28"/>
        </w:rPr>
        <w:t>Основанием для начала административной процедуры является поступление специалисту Уполномоченного органа, ответственному за рассмотрение заявления, документов, указанных в п. 3.3.</w:t>
      </w:r>
      <w:r w:rsidR="00FB2270">
        <w:rPr>
          <w:rFonts w:ascii="Times New Roman" w:hAnsi="Times New Roman"/>
          <w:bCs/>
          <w:color w:val="000000"/>
          <w:sz w:val="28"/>
          <w:szCs w:val="28"/>
        </w:rPr>
        <w:t>7</w:t>
      </w:r>
      <w:r w:rsidR="0061694F" w:rsidRPr="004F7165">
        <w:rPr>
          <w:rFonts w:ascii="Times New Roman" w:hAnsi="Times New Roman"/>
          <w:bCs/>
          <w:color w:val="000000"/>
          <w:sz w:val="28"/>
          <w:szCs w:val="28"/>
        </w:rPr>
        <w:t xml:space="preserve"> настоящего административного регламента. </w:t>
      </w:r>
    </w:p>
    <w:p w:rsidR="0061694F" w:rsidRPr="004F7165" w:rsidRDefault="0061694F" w:rsidP="0061694F">
      <w:pPr>
        <w:spacing w:after="0" w:line="240" w:lineRule="auto"/>
        <w:ind w:firstLine="709"/>
        <w:jc w:val="both"/>
        <w:rPr>
          <w:rFonts w:ascii="Times New Roman" w:hAnsi="Times New Roman"/>
          <w:bCs/>
          <w:sz w:val="28"/>
          <w:szCs w:val="28"/>
        </w:rPr>
      </w:pPr>
      <w:r w:rsidRPr="004F7165">
        <w:rPr>
          <w:rFonts w:ascii="Times New Roman" w:hAnsi="Times New Roman"/>
          <w:bCs/>
          <w:sz w:val="28"/>
          <w:szCs w:val="28"/>
        </w:rPr>
        <w:t xml:space="preserve">3.4.2. Специалист Уполномоченного органа, ответственный за рассмотрение заявления, не позднее следующего рабочего дня с даты получения документов, являющихся результатом предоставления муниципальной услуги, направляет их заявителю способом, указанным в заявлении: почтовым отправлением с уведомлением, через МФЦ (в случае, если заявление было подано через МФЦ), через личный кабинет (на Портале государственных и муниципальных услуг (функций) Вологодской области), лично. </w:t>
      </w:r>
      <w:r w:rsidRPr="004F7165">
        <w:rPr>
          <w:rFonts w:ascii="Times New Roman" w:hAnsi="Times New Roman"/>
          <w:bCs/>
          <w:color w:val="000000"/>
          <w:sz w:val="28"/>
          <w:szCs w:val="28"/>
        </w:rPr>
        <w:t xml:space="preserve">В случае если способ направления не указан, направление результатов предоставления муниципальной услуги осуществляется почтовым отправлением. </w:t>
      </w:r>
    </w:p>
    <w:p w:rsidR="0061694F" w:rsidRPr="004F7165" w:rsidRDefault="0061694F" w:rsidP="0061694F">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 xml:space="preserve">Документы могут быть выданы заявителю лично под роспись. В данном случае на втором экземпляре документа осуществляется отметка о получении. </w:t>
      </w:r>
    </w:p>
    <w:p w:rsidR="0061694F" w:rsidRPr="004F7165" w:rsidRDefault="0061694F" w:rsidP="0061694F">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 xml:space="preserve">3.4.3. Максимальный срок исполнения данной административной процедуры составляет не более 3 (трех)  календарных дней. </w:t>
      </w:r>
    </w:p>
    <w:p w:rsidR="0061694F" w:rsidRPr="004F7165" w:rsidRDefault="0061694F" w:rsidP="0061694F">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lastRenderedPageBreak/>
        <w:t xml:space="preserve">3.4.4. Результатом административной процедуры является направление (выдача) заявителю одного из следующих документов: </w:t>
      </w:r>
    </w:p>
    <w:p w:rsidR="0061694F" w:rsidRPr="004F7165" w:rsidRDefault="0061694F" w:rsidP="0061694F">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уведомления об опубликовании извещения о предоставлении земельного участка;</w:t>
      </w:r>
    </w:p>
    <w:p w:rsidR="0061694F" w:rsidRDefault="0061694F" w:rsidP="0061694F">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 xml:space="preserve"> решения об отказе в предоставлении земельного участка.</w:t>
      </w:r>
    </w:p>
    <w:p w:rsidR="00182CDC" w:rsidRPr="004D4111" w:rsidRDefault="00182CDC" w:rsidP="0061694F">
      <w:pPr>
        <w:autoSpaceDE w:val="0"/>
        <w:autoSpaceDN w:val="0"/>
        <w:adjustRightInd w:val="0"/>
        <w:spacing w:after="0" w:line="240" w:lineRule="auto"/>
        <w:ind w:firstLine="709"/>
        <w:jc w:val="center"/>
        <w:rPr>
          <w:sz w:val="28"/>
          <w:szCs w:val="28"/>
        </w:rPr>
      </w:pPr>
    </w:p>
    <w:p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 Порядок исправления допущенных опечаток и ошибок в выданных в результате предоставления муниципальной услуги документах</w:t>
      </w:r>
    </w:p>
    <w:p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3.5.1. В случае выявления Заявителем в полученных документах опечаток и (или) ошибок Заявитель обращается в Уполномоченный орган с заявлением об исправлении таких опечаток и (или) ошибок.</w:t>
      </w:r>
    </w:p>
    <w:p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3.52. Ответственный исполнитель в срок, не превышающий двух рабочих дней со дня поступления запроса, проводит проверку указанных сведений.</w:t>
      </w:r>
    </w:p>
    <w:p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3.5.3. В случае выявления допущенных опечаток и (или) ошибок в выданных в результате предоставления муниципальной услуги документах ответственный исполнитель осуществляет их замену в срок не превышающий трех рабочих дней со дня поступления запроса.</w:t>
      </w:r>
    </w:p>
    <w:p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3.5.4. В случае отсутствия допущенных опечаток и (или) ошибок в выданных в результате предоставления муниципальной услуги документах ответственный исполнитель в срок не превышающий трех рабочих дней со дня поступления запроса, готовит и направляет Заявителю уведомление об отсутствии допущенных опечаток и (или) ошибок в выданных в результате предоставления муниципальной услуги документах.</w:t>
      </w:r>
    </w:p>
    <w:p w:rsidR="00182CDC" w:rsidRPr="004D4111" w:rsidRDefault="00182CDC" w:rsidP="00182CDC">
      <w:pPr>
        <w:pStyle w:val="Standard"/>
        <w:ind w:firstLine="540"/>
        <w:jc w:val="both"/>
        <w:rPr>
          <w:sz w:val="28"/>
          <w:szCs w:val="28"/>
        </w:rPr>
      </w:pPr>
    </w:p>
    <w:p w:rsidR="00182CDC" w:rsidRPr="004D4111" w:rsidRDefault="00182CDC" w:rsidP="00787D2A">
      <w:pPr>
        <w:pStyle w:val="ConsPlusNormal"/>
        <w:ind w:firstLine="709"/>
        <w:rPr>
          <w:rFonts w:ascii="Times New Roman" w:hAnsi="Times New Roman" w:cs="Times New Roman"/>
          <w:sz w:val="28"/>
          <w:szCs w:val="28"/>
        </w:rPr>
      </w:pPr>
      <w:r w:rsidRPr="004D4111">
        <w:rPr>
          <w:rFonts w:ascii="Times New Roman" w:hAnsi="Times New Roman" w:cs="Times New Roman"/>
          <w:sz w:val="28"/>
          <w:szCs w:val="28"/>
        </w:rPr>
        <w:t>4. Формы контроля за исполнениемадминистративного регламента</w:t>
      </w:r>
    </w:p>
    <w:p w:rsidR="00182CDC" w:rsidRPr="004D4111" w:rsidRDefault="00182CDC" w:rsidP="003B293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4.1.</w:t>
      </w:r>
      <w:r w:rsidRPr="004D4111">
        <w:rPr>
          <w:rFonts w:ascii="Times New Roman" w:hAnsi="Times New Roman" w:cs="Times New Roman"/>
          <w:sz w:val="28"/>
          <w:szCs w:val="28"/>
        </w:rPr>
        <w:tab/>
        <w:t>Контроль за соблюдением и исполнением должностными лицами Уполномоченного органа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182CDC" w:rsidRPr="004D4111" w:rsidRDefault="00182CDC" w:rsidP="003B293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4.2. Текущий контроль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определенные муниципальным правовым актом Уполномоченного органа.</w:t>
      </w:r>
    </w:p>
    <w:p w:rsidR="00182CDC" w:rsidRPr="004D4111" w:rsidRDefault="00182CDC" w:rsidP="00182CDC">
      <w:pPr>
        <w:pStyle w:val="ConsPlusNormal"/>
        <w:ind w:firstLine="709"/>
        <w:jc w:val="both"/>
        <w:rPr>
          <w:rFonts w:ascii="Times New Roman" w:hAnsi="Times New Roman" w:cs="Times New Roman"/>
          <w:sz w:val="28"/>
          <w:szCs w:val="28"/>
        </w:rPr>
      </w:pPr>
      <w:r w:rsidRPr="004D4111">
        <w:rPr>
          <w:rFonts w:ascii="Times New Roman" w:hAnsi="Times New Roman" w:cs="Times New Roman"/>
          <w:sz w:val="28"/>
          <w:szCs w:val="28"/>
        </w:rPr>
        <w:t>Текущий контроль осуществляется на постоянной основе.</w:t>
      </w:r>
    </w:p>
    <w:p w:rsidR="00182CDC" w:rsidRPr="004D4111" w:rsidRDefault="00182CDC" w:rsidP="003B293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4.3. Контроль над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182CDC" w:rsidRPr="004D4111" w:rsidRDefault="00182CDC" w:rsidP="003B293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Контроль над полнотой и качеством </w:t>
      </w:r>
      <w:r w:rsidRPr="004D4111">
        <w:rPr>
          <w:rFonts w:ascii="Times New Roman" w:hAnsi="Times New Roman" w:cs="Times New Roman"/>
          <w:spacing w:val="-4"/>
          <w:sz w:val="28"/>
          <w:szCs w:val="28"/>
        </w:rPr>
        <w:t xml:space="preserve">предоставления муниципальной </w:t>
      </w:r>
      <w:r w:rsidRPr="004D4111">
        <w:rPr>
          <w:rFonts w:ascii="Times New Roman" w:hAnsi="Times New Roman" w:cs="Times New Roman"/>
          <w:spacing w:val="-4"/>
          <w:sz w:val="28"/>
          <w:szCs w:val="28"/>
        </w:rPr>
        <w:lastRenderedPageBreak/>
        <w:t xml:space="preserve">услуги </w:t>
      </w:r>
      <w:r w:rsidRPr="004D4111">
        <w:rPr>
          <w:rFonts w:ascii="Times New Roman" w:hAnsi="Times New Roman" w:cs="Times New Roman"/>
          <w:sz w:val="28"/>
          <w:szCs w:val="28"/>
        </w:rPr>
        <w:t>осуществляют должностные лица, определенные муниципальным правовым актом Уполномоченного органа.</w:t>
      </w:r>
    </w:p>
    <w:p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Периодичность проверок – плановые 1 раз в год, внеплановые – по конкретному обращению Заявителя.</w:t>
      </w:r>
    </w:p>
    <w:p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 в год.</w:t>
      </w:r>
    </w:p>
    <w:p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182CDC" w:rsidRPr="004D4111" w:rsidRDefault="00231A25"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4.5. По результатам </w:t>
      </w:r>
      <w:r w:rsidR="00182CDC" w:rsidRPr="004D4111">
        <w:rPr>
          <w:rFonts w:ascii="Times New Roman" w:hAnsi="Times New Roman" w:cs="Times New Roman"/>
          <w:sz w:val="28"/>
          <w:szCs w:val="28"/>
        </w:rPr>
        <w:t>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4.6. Ответственность за неисполнение, ненадлежащее исполнение возложенных обязанностей по </w:t>
      </w:r>
      <w:r w:rsidRPr="004D4111">
        <w:rPr>
          <w:rFonts w:ascii="Times New Roman" w:hAnsi="Times New Roman" w:cs="Times New Roman"/>
          <w:spacing w:val="-4"/>
          <w:sz w:val="28"/>
          <w:szCs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sidRPr="004D4111">
        <w:rPr>
          <w:rFonts w:ascii="Times New Roman" w:hAnsi="Times New Roman" w:cs="Times New Roman"/>
          <w:sz w:val="28"/>
          <w:szCs w:val="28"/>
        </w:rPr>
        <w:t>Российской Федерации</w:t>
      </w:r>
      <w:r w:rsidRPr="004D4111">
        <w:rPr>
          <w:rFonts w:ascii="Times New Roman" w:hAnsi="Times New Roman" w:cs="Times New Roman"/>
          <w:spacing w:val="-4"/>
          <w:sz w:val="28"/>
          <w:szCs w:val="28"/>
        </w:rPr>
        <w:t xml:space="preserve">, Кодексом Российской Федерации об административных правонарушениях, </w:t>
      </w:r>
      <w:r w:rsidRPr="004D4111">
        <w:rPr>
          <w:rFonts w:ascii="Times New Roman" w:hAnsi="Times New Roman" w:cs="Times New Roman"/>
          <w:sz w:val="28"/>
          <w:szCs w:val="28"/>
        </w:rPr>
        <w:t>возлагается на лиц, замещающих должности в Уполномоченном органе (структурном подразделении при наличии), и работников МФЦ, ответственных за предоставление муниципальной услуги.</w:t>
      </w:r>
    </w:p>
    <w:p w:rsidR="00182CDC" w:rsidRPr="004D4111" w:rsidRDefault="00182CDC" w:rsidP="003B2932">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BF1A16" w:rsidRDefault="00BF1A16" w:rsidP="00182CDC">
      <w:pPr>
        <w:spacing w:after="0" w:line="240" w:lineRule="auto"/>
        <w:ind w:firstLine="709"/>
        <w:jc w:val="center"/>
        <w:rPr>
          <w:rFonts w:ascii="Times New Roman" w:hAnsi="Times New Roman" w:cs="Times New Roman"/>
          <w:sz w:val="28"/>
          <w:szCs w:val="28"/>
        </w:rPr>
      </w:pPr>
    </w:p>
    <w:p w:rsidR="00182CDC" w:rsidRPr="004D4111" w:rsidRDefault="00182CDC" w:rsidP="00182CDC">
      <w:pPr>
        <w:spacing w:after="0" w:line="240" w:lineRule="auto"/>
        <w:ind w:firstLine="709"/>
        <w:jc w:val="center"/>
        <w:rPr>
          <w:rFonts w:ascii="Times New Roman" w:hAnsi="Times New Roman" w:cs="Times New Roman"/>
          <w:sz w:val="28"/>
          <w:szCs w:val="28"/>
        </w:rPr>
      </w:pPr>
      <w:r w:rsidRPr="004D4111">
        <w:rPr>
          <w:rFonts w:ascii="Times New Roman" w:hAnsi="Times New Roman" w:cs="Times New Roman"/>
          <w:sz w:val="28"/>
          <w:szCs w:val="28"/>
        </w:rPr>
        <w:t xml:space="preserve">5. Досудебный (внесудебный) порядок обжалований решений и действий (бездействия) органа, </w:t>
      </w:r>
      <w:r w:rsidR="00FE2922">
        <w:rPr>
          <w:rFonts w:ascii="Times New Roman" w:hAnsi="Times New Roman" w:cs="Times New Roman"/>
          <w:sz w:val="28"/>
          <w:szCs w:val="28"/>
        </w:rPr>
        <w:t>предоставляющего муниципальную услугу, многофункционального центра, а также их</w:t>
      </w:r>
      <w:r w:rsidRPr="004D4111">
        <w:rPr>
          <w:rFonts w:ascii="Times New Roman" w:hAnsi="Times New Roman" w:cs="Times New Roman"/>
          <w:sz w:val="28"/>
          <w:szCs w:val="28"/>
        </w:rPr>
        <w:t xml:space="preserve"> должностных лиц либо муниципальных служащих, работников</w:t>
      </w:r>
    </w:p>
    <w:p w:rsidR="00182CDC" w:rsidRPr="004D4111" w:rsidRDefault="00182CDC" w:rsidP="00182CDC">
      <w:pPr>
        <w:spacing w:after="0" w:line="240" w:lineRule="auto"/>
        <w:ind w:firstLine="709"/>
        <w:jc w:val="both"/>
        <w:rPr>
          <w:rFonts w:ascii="Times New Roman" w:hAnsi="Times New Roman" w:cs="Times New Roman"/>
          <w:sz w:val="28"/>
          <w:szCs w:val="28"/>
        </w:rPr>
      </w:pP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lastRenderedPageBreak/>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Заявитель может обратиться с жалобой, в том числе в следующих случаях:</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1) нарушение срока регистрации запроса о предоставлении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 нарушение срока предоставления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7) отказ Уполномоченного органа,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lastRenderedPageBreak/>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ходатайства о предоставлении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б) наличие ошибок в ходатайстве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5.3. Основанием для начала процедуры досудебного (внесудебного) обжалования является поступление жалобы Заявителя.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Жалоба подается в письменной форме на бумажном носителе, в электронной форме. </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сети «Интернет», официального сайта Уполномоченного органа, Единого портала либо Регионального портала, а также может быть принята при личном приеме Заявителя.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Жалоба на решения и действия (бездействие) МФЦ, его работника может быть направлена по почте, с использованием сети «Интернет», </w:t>
      </w:r>
      <w:r w:rsidRPr="004D4111">
        <w:rPr>
          <w:rFonts w:ascii="Times New Roman" w:hAnsi="Times New Roman" w:cs="Times New Roman"/>
          <w:sz w:val="28"/>
          <w:szCs w:val="28"/>
        </w:rPr>
        <w:lastRenderedPageBreak/>
        <w:t>официального сайта МФЦ, Единого портала либо Регионального портала, а также может быть принята при личном приеме Заявителя.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5.4. В досудебном порядке могут быть обжалованы действия (бездействие) и решения: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должностных лиц Уполномоченного органа, муниципальных служащих – руководителю Уполномоченного органа;</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работника МФЦ - руководителю МФЦ;</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руководителя МФЦ, МФЦ - учредителю МФЦ или должностному лицу, уполномоченному нормативным правовым актом области.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5.5. Процедуру подачи жалоб, направляемых в электронной форме, а также порядок их рассмотрения необходимо прописать в соответствии</w:t>
      </w:r>
      <w:r w:rsidR="00A11907">
        <w:rPr>
          <w:rFonts w:ascii="Times New Roman" w:hAnsi="Times New Roman" w:cs="Times New Roman"/>
          <w:sz w:val="28"/>
          <w:szCs w:val="28"/>
        </w:rPr>
        <w:t xml:space="preserve"> с </w:t>
      </w:r>
      <w:r w:rsidRPr="004D4111">
        <w:rPr>
          <w:rFonts w:ascii="Times New Roman" w:hAnsi="Times New Roman" w:cs="Times New Roman"/>
          <w:sz w:val="28"/>
          <w:szCs w:val="28"/>
        </w:rPr>
        <w:t>особенностями подачи и рассмотрения жалоб на решения и действия (бездействие) органов местного самоуправления и их должностных лиц, муниципальных служащих, установленными муниципальными правовыми актами.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5.6. Жалоба должна содержать:</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наименование Уполномоченного органа,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5.7. Жалоба, поступившая в Уполномоченный орган, МФЦ, учредителю МФЦ,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lastRenderedPageBreak/>
        <w:t>5.8. По результатам рассмотрения жалобы принимается одно из следующих решений:</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w:t>
      </w:r>
      <w:r w:rsidR="00D44A68">
        <w:rPr>
          <w:rFonts w:ascii="Times New Roman" w:hAnsi="Times New Roman" w:cs="Times New Roman"/>
          <w:sz w:val="28"/>
          <w:szCs w:val="28"/>
        </w:rPr>
        <w:t xml:space="preserve">ными правовыми актами области, </w:t>
      </w:r>
      <w:r w:rsidRPr="004D4111">
        <w:rPr>
          <w:rFonts w:ascii="Times New Roman" w:hAnsi="Times New Roman" w:cs="Times New Roman"/>
          <w:sz w:val="28"/>
          <w:szCs w:val="28"/>
        </w:rPr>
        <w:t>муниципальными правовыми актами, а также в иных формах;</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в удовлетворении жалобы отказывается.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5.10.  В случае признания жалобы подлежащей удовлетворению в ответе Заявителю, указанном в пункте 5.9 административного регламента, дается информация о действиях, осуществляемых Уполномоченным органом, МФЦ в целях незамедлительного устранения выя</w:t>
      </w:r>
      <w:r w:rsidR="00A11907">
        <w:rPr>
          <w:rFonts w:ascii="Times New Roman" w:hAnsi="Times New Roman" w:cs="Times New Roman"/>
          <w:sz w:val="28"/>
          <w:szCs w:val="28"/>
        </w:rPr>
        <w:t xml:space="preserve">вленных нарушений при оказании </w:t>
      </w:r>
      <w:r w:rsidRPr="004D4111">
        <w:rPr>
          <w:rFonts w:ascii="Times New Roman" w:hAnsi="Times New Roman" w:cs="Times New Roman"/>
          <w:sz w:val="28"/>
          <w:szCs w:val="28"/>
        </w:rPr>
        <w:t>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5.11. В случае признания жалобы не подлежащей удовлетворению в ответе Заявителю, указанном в пункте 5.9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182CDC" w:rsidRPr="004D4111" w:rsidRDefault="00182CDC" w:rsidP="004D4111">
      <w:pPr>
        <w:tabs>
          <w:tab w:val="left" w:pos="9072"/>
        </w:tabs>
        <w:spacing w:after="3" w:line="265" w:lineRule="auto"/>
        <w:ind w:right="-2" w:firstLine="709"/>
        <w:jc w:val="both"/>
        <w:rPr>
          <w:rFonts w:ascii="Times New Roman" w:hAnsi="Times New Roman" w:cs="Times New Roman"/>
          <w:sz w:val="28"/>
          <w:szCs w:val="28"/>
        </w:rPr>
      </w:pPr>
      <w:r w:rsidRPr="004D4111">
        <w:rPr>
          <w:rFonts w:ascii="Times New Roman" w:hAnsi="Times New Roman" w:cs="Times New Roman"/>
          <w:sz w:val="28"/>
          <w:szCs w:val="28"/>
        </w:rPr>
        <w:t>5.13. 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182CDC" w:rsidRPr="004D4111" w:rsidRDefault="00182CDC" w:rsidP="00182CDC">
      <w:pPr>
        <w:pStyle w:val="1"/>
        <w:ind w:left="0" w:firstLine="709"/>
        <w:jc w:val="both"/>
        <w:rPr>
          <w:b/>
        </w:rPr>
      </w:pPr>
      <w:r w:rsidRPr="004D4111">
        <w:t xml:space="preserve">Порядок досудебного (внесудебного) обжалования решений и действий (бездействия) уполномоченного органа, начальника уполномоченного органа либо специалиста уполномоченного органа осуществляется в соответствии с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w:t>
      </w:r>
      <w:r w:rsidRPr="004D4111">
        <w:lastRenderedPageBreak/>
        <w:t xml:space="preserve">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w:t>
      </w:r>
      <w:hyperlink r:id="rId10" w:anchor="dst100020" w:history="1">
        <w:r w:rsidRPr="00FC0137">
          <w:rPr>
            <w:rStyle w:val="af"/>
            <w:color w:val="auto"/>
            <w:u w:val="none"/>
          </w:rPr>
          <w:t>постановлением</w:t>
        </w:r>
      </w:hyperlink>
      <w:r w:rsidRPr="004D4111">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6426C" w:rsidRPr="00B94CE1" w:rsidRDefault="0016426C" w:rsidP="00B94CE1">
      <w:pPr>
        <w:pStyle w:val="ab"/>
        <w:spacing w:after="0" w:line="240" w:lineRule="auto"/>
        <w:jc w:val="right"/>
        <w:rPr>
          <w:rFonts w:ascii="Times New Roman" w:hAnsi="Times New Roman"/>
          <w:sz w:val="28"/>
          <w:szCs w:val="28"/>
        </w:rPr>
      </w:pPr>
    </w:p>
    <w:p w:rsidR="0016426C" w:rsidRPr="00BB6701" w:rsidRDefault="0016426C" w:rsidP="00B94CE1">
      <w:pPr>
        <w:pStyle w:val="ab"/>
        <w:spacing w:after="0" w:line="240" w:lineRule="auto"/>
        <w:jc w:val="right"/>
        <w:rPr>
          <w:sz w:val="26"/>
          <w:szCs w:val="26"/>
        </w:rPr>
      </w:pPr>
    </w:p>
    <w:p w:rsidR="0016426C" w:rsidRPr="00BB6701" w:rsidRDefault="0016426C" w:rsidP="00B94CE1">
      <w:pPr>
        <w:pStyle w:val="ab"/>
        <w:spacing w:after="0" w:line="240" w:lineRule="auto"/>
        <w:jc w:val="right"/>
        <w:rPr>
          <w:sz w:val="26"/>
          <w:szCs w:val="26"/>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961BE9" w:rsidRDefault="00961BE9" w:rsidP="0016426C">
      <w:pPr>
        <w:autoSpaceDE w:val="0"/>
        <w:autoSpaceDN w:val="0"/>
        <w:adjustRightInd w:val="0"/>
        <w:spacing w:after="0" w:line="240" w:lineRule="auto"/>
        <w:ind w:firstLine="709"/>
        <w:jc w:val="right"/>
        <w:rPr>
          <w:rFonts w:ascii="Times New Roman" w:hAnsi="Times New Roman" w:cs="Times New Roman"/>
          <w:sz w:val="28"/>
          <w:szCs w:val="28"/>
        </w:rPr>
      </w:pPr>
    </w:p>
    <w:p w:rsidR="00961BE9" w:rsidRDefault="00961BE9"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2C79AF">
      <w:pPr>
        <w:autoSpaceDE w:val="0"/>
        <w:autoSpaceDN w:val="0"/>
        <w:adjustRightInd w:val="0"/>
        <w:spacing w:after="0" w:line="240" w:lineRule="auto"/>
        <w:ind w:firstLine="709"/>
        <w:jc w:val="right"/>
        <w:rPr>
          <w:rFonts w:ascii="Times New Roman" w:hAnsi="Times New Roman" w:cs="Times New Roman"/>
          <w:sz w:val="28"/>
          <w:szCs w:val="28"/>
        </w:rPr>
      </w:pPr>
    </w:p>
    <w:p w:rsidR="001C5E64" w:rsidRDefault="001C5E64" w:rsidP="002C79AF">
      <w:pPr>
        <w:autoSpaceDE w:val="0"/>
        <w:autoSpaceDN w:val="0"/>
        <w:adjustRightInd w:val="0"/>
        <w:spacing w:after="0" w:line="240" w:lineRule="auto"/>
        <w:ind w:firstLine="709"/>
        <w:jc w:val="right"/>
        <w:rPr>
          <w:rFonts w:ascii="Times New Roman" w:hAnsi="Times New Roman" w:cs="Times New Roman"/>
          <w:sz w:val="28"/>
          <w:szCs w:val="28"/>
        </w:rPr>
      </w:pPr>
    </w:p>
    <w:p w:rsidR="001C5E64" w:rsidRDefault="001C5E64" w:rsidP="002C79AF">
      <w:pPr>
        <w:autoSpaceDE w:val="0"/>
        <w:autoSpaceDN w:val="0"/>
        <w:adjustRightInd w:val="0"/>
        <w:spacing w:after="0" w:line="240" w:lineRule="auto"/>
        <w:ind w:firstLine="709"/>
        <w:jc w:val="right"/>
        <w:rPr>
          <w:rFonts w:ascii="Times New Roman" w:hAnsi="Times New Roman" w:cs="Times New Roman"/>
          <w:sz w:val="28"/>
          <w:szCs w:val="28"/>
        </w:rPr>
      </w:pPr>
    </w:p>
    <w:p w:rsidR="001C5E64" w:rsidRDefault="001C5E64" w:rsidP="002C79AF">
      <w:pPr>
        <w:autoSpaceDE w:val="0"/>
        <w:autoSpaceDN w:val="0"/>
        <w:adjustRightInd w:val="0"/>
        <w:spacing w:after="0" w:line="240" w:lineRule="auto"/>
        <w:ind w:firstLine="709"/>
        <w:jc w:val="right"/>
        <w:rPr>
          <w:rFonts w:ascii="Times New Roman" w:hAnsi="Times New Roman" w:cs="Times New Roman"/>
          <w:sz w:val="28"/>
          <w:szCs w:val="28"/>
        </w:rPr>
      </w:pPr>
    </w:p>
    <w:p w:rsidR="00C50B74" w:rsidRDefault="00C50B74" w:rsidP="002C79AF">
      <w:pPr>
        <w:autoSpaceDE w:val="0"/>
        <w:autoSpaceDN w:val="0"/>
        <w:adjustRightInd w:val="0"/>
        <w:spacing w:after="0" w:line="240" w:lineRule="auto"/>
        <w:ind w:firstLine="709"/>
        <w:jc w:val="right"/>
        <w:rPr>
          <w:rFonts w:ascii="Times New Roman" w:hAnsi="Times New Roman" w:cs="Times New Roman"/>
          <w:sz w:val="28"/>
          <w:szCs w:val="28"/>
        </w:rPr>
      </w:pPr>
    </w:p>
    <w:p w:rsidR="00C50B74" w:rsidRDefault="00C50B74" w:rsidP="002C79AF">
      <w:pPr>
        <w:autoSpaceDE w:val="0"/>
        <w:autoSpaceDN w:val="0"/>
        <w:adjustRightInd w:val="0"/>
        <w:spacing w:after="0" w:line="240" w:lineRule="auto"/>
        <w:ind w:firstLine="709"/>
        <w:jc w:val="right"/>
        <w:rPr>
          <w:rFonts w:ascii="Times New Roman" w:hAnsi="Times New Roman" w:cs="Times New Roman"/>
          <w:sz w:val="28"/>
          <w:szCs w:val="28"/>
        </w:rPr>
      </w:pPr>
    </w:p>
    <w:p w:rsidR="00C50B74" w:rsidRDefault="00C50B74" w:rsidP="002C79AF">
      <w:pPr>
        <w:autoSpaceDE w:val="0"/>
        <w:autoSpaceDN w:val="0"/>
        <w:adjustRightInd w:val="0"/>
        <w:spacing w:after="0" w:line="240" w:lineRule="auto"/>
        <w:ind w:firstLine="709"/>
        <w:jc w:val="right"/>
        <w:rPr>
          <w:rFonts w:ascii="Times New Roman" w:hAnsi="Times New Roman" w:cs="Times New Roman"/>
          <w:sz w:val="28"/>
          <w:szCs w:val="28"/>
        </w:rPr>
      </w:pPr>
    </w:p>
    <w:p w:rsidR="00C50B74" w:rsidRDefault="00C50B74" w:rsidP="002C79AF">
      <w:pPr>
        <w:autoSpaceDE w:val="0"/>
        <w:autoSpaceDN w:val="0"/>
        <w:adjustRightInd w:val="0"/>
        <w:spacing w:after="0" w:line="240" w:lineRule="auto"/>
        <w:ind w:firstLine="709"/>
        <w:jc w:val="right"/>
        <w:rPr>
          <w:rFonts w:ascii="Times New Roman" w:hAnsi="Times New Roman" w:cs="Times New Roman"/>
          <w:sz w:val="28"/>
          <w:szCs w:val="28"/>
        </w:rPr>
      </w:pPr>
    </w:p>
    <w:p w:rsidR="00C50B74" w:rsidRDefault="00C50B74" w:rsidP="002C79AF">
      <w:pPr>
        <w:autoSpaceDE w:val="0"/>
        <w:autoSpaceDN w:val="0"/>
        <w:adjustRightInd w:val="0"/>
        <w:spacing w:after="0" w:line="240" w:lineRule="auto"/>
        <w:ind w:firstLine="709"/>
        <w:jc w:val="right"/>
        <w:rPr>
          <w:rFonts w:ascii="Times New Roman" w:hAnsi="Times New Roman" w:cs="Times New Roman"/>
          <w:sz w:val="28"/>
          <w:szCs w:val="28"/>
        </w:rPr>
      </w:pPr>
    </w:p>
    <w:p w:rsidR="00C50B74" w:rsidRDefault="00C50B74" w:rsidP="002C79AF">
      <w:pPr>
        <w:autoSpaceDE w:val="0"/>
        <w:autoSpaceDN w:val="0"/>
        <w:adjustRightInd w:val="0"/>
        <w:spacing w:after="0" w:line="240" w:lineRule="auto"/>
        <w:ind w:firstLine="709"/>
        <w:jc w:val="right"/>
        <w:rPr>
          <w:rFonts w:ascii="Times New Roman" w:hAnsi="Times New Roman" w:cs="Times New Roman"/>
          <w:sz w:val="28"/>
          <w:szCs w:val="28"/>
        </w:rPr>
      </w:pPr>
    </w:p>
    <w:p w:rsidR="00C50B74" w:rsidRDefault="00C50B74" w:rsidP="002C79AF">
      <w:pPr>
        <w:autoSpaceDE w:val="0"/>
        <w:autoSpaceDN w:val="0"/>
        <w:adjustRightInd w:val="0"/>
        <w:spacing w:after="0" w:line="240" w:lineRule="auto"/>
        <w:ind w:firstLine="709"/>
        <w:jc w:val="right"/>
        <w:rPr>
          <w:rFonts w:ascii="Times New Roman" w:hAnsi="Times New Roman" w:cs="Times New Roman"/>
          <w:sz w:val="28"/>
          <w:szCs w:val="28"/>
        </w:rPr>
      </w:pPr>
    </w:p>
    <w:p w:rsidR="00C50B74" w:rsidRDefault="00C50B74" w:rsidP="002C79AF">
      <w:pPr>
        <w:autoSpaceDE w:val="0"/>
        <w:autoSpaceDN w:val="0"/>
        <w:adjustRightInd w:val="0"/>
        <w:spacing w:after="0" w:line="240" w:lineRule="auto"/>
        <w:ind w:firstLine="709"/>
        <w:jc w:val="right"/>
        <w:rPr>
          <w:rFonts w:ascii="Times New Roman" w:hAnsi="Times New Roman" w:cs="Times New Roman"/>
          <w:sz w:val="28"/>
          <w:szCs w:val="28"/>
        </w:rPr>
      </w:pPr>
    </w:p>
    <w:p w:rsidR="00C50B74" w:rsidRDefault="00C50B74" w:rsidP="002C79AF">
      <w:pPr>
        <w:autoSpaceDE w:val="0"/>
        <w:autoSpaceDN w:val="0"/>
        <w:adjustRightInd w:val="0"/>
        <w:spacing w:after="0" w:line="240" w:lineRule="auto"/>
        <w:ind w:firstLine="709"/>
        <w:jc w:val="right"/>
        <w:rPr>
          <w:rFonts w:ascii="Times New Roman" w:hAnsi="Times New Roman" w:cs="Times New Roman"/>
          <w:sz w:val="28"/>
          <w:szCs w:val="28"/>
        </w:rPr>
      </w:pPr>
    </w:p>
    <w:p w:rsidR="001C5E64" w:rsidRDefault="001C5E64" w:rsidP="002C79AF">
      <w:pPr>
        <w:autoSpaceDE w:val="0"/>
        <w:autoSpaceDN w:val="0"/>
        <w:adjustRightInd w:val="0"/>
        <w:spacing w:after="0" w:line="240" w:lineRule="auto"/>
        <w:ind w:firstLine="709"/>
        <w:jc w:val="right"/>
        <w:rPr>
          <w:rFonts w:ascii="Times New Roman" w:hAnsi="Times New Roman" w:cs="Times New Roman"/>
          <w:sz w:val="28"/>
          <w:szCs w:val="28"/>
        </w:rPr>
      </w:pPr>
    </w:p>
    <w:p w:rsidR="002C79AF" w:rsidRDefault="00A11907" w:rsidP="002C79AF">
      <w:pPr>
        <w:spacing w:after="0" w:line="240" w:lineRule="auto"/>
        <w:jc w:val="right"/>
        <w:rPr>
          <w:rFonts w:ascii="Times New Roman" w:hAnsi="Times New Roman" w:cs="Times New Roman"/>
          <w:sz w:val="28"/>
          <w:szCs w:val="28"/>
        </w:rPr>
      </w:pPr>
      <w:r w:rsidRPr="002C79AF">
        <w:rPr>
          <w:rFonts w:ascii="Times New Roman" w:hAnsi="Times New Roman" w:cs="Times New Roman"/>
          <w:sz w:val="28"/>
          <w:szCs w:val="28"/>
        </w:rPr>
        <w:t xml:space="preserve">Приложение 1 </w:t>
      </w:r>
    </w:p>
    <w:p w:rsidR="002C79AF" w:rsidRPr="002C79AF" w:rsidRDefault="00A11907" w:rsidP="002C79AF">
      <w:pPr>
        <w:spacing w:after="0" w:line="240" w:lineRule="auto"/>
        <w:jc w:val="right"/>
        <w:rPr>
          <w:rFonts w:ascii="Times New Roman" w:hAnsi="Times New Roman"/>
          <w:sz w:val="20"/>
          <w:szCs w:val="20"/>
        </w:rPr>
      </w:pPr>
      <w:r w:rsidRPr="002C79AF">
        <w:rPr>
          <w:rFonts w:ascii="Times New Roman" w:hAnsi="Times New Roman" w:cs="Times New Roman"/>
          <w:sz w:val="20"/>
          <w:szCs w:val="20"/>
        </w:rPr>
        <w:t xml:space="preserve">к административному регламенту </w:t>
      </w:r>
      <w:r w:rsidR="002C79AF" w:rsidRPr="002C79AF">
        <w:rPr>
          <w:rFonts w:ascii="Times New Roman" w:hAnsi="Times New Roman"/>
          <w:sz w:val="20"/>
          <w:szCs w:val="20"/>
        </w:rPr>
        <w:t xml:space="preserve">предоставления </w:t>
      </w:r>
    </w:p>
    <w:p w:rsidR="002C79AF" w:rsidRPr="002C79AF" w:rsidRDefault="002C79AF" w:rsidP="002C79AF">
      <w:pPr>
        <w:spacing w:after="0" w:line="240" w:lineRule="auto"/>
        <w:jc w:val="right"/>
        <w:rPr>
          <w:rFonts w:ascii="Times New Roman" w:hAnsi="Times New Roman"/>
          <w:sz w:val="20"/>
          <w:szCs w:val="20"/>
        </w:rPr>
      </w:pPr>
      <w:r w:rsidRPr="002C79AF">
        <w:rPr>
          <w:rFonts w:ascii="Times New Roman" w:hAnsi="Times New Roman"/>
          <w:sz w:val="20"/>
          <w:szCs w:val="20"/>
        </w:rPr>
        <w:t>муниципальной услуги</w:t>
      </w:r>
      <w:r w:rsidRPr="002C79AF">
        <w:rPr>
          <w:rFonts w:ascii="Times New Roman" w:hAnsi="Times New Roman"/>
          <w:spacing w:val="-4"/>
          <w:sz w:val="20"/>
          <w:szCs w:val="20"/>
        </w:rPr>
        <w:t xml:space="preserve"> по </w:t>
      </w:r>
      <w:r w:rsidRPr="002C79AF">
        <w:rPr>
          <w:rFonts w:ascii="Times New Roman" w:hAnsi="Times New Roman"/>
          <w:sz w:val="20"/>
          <w:szCs w:val="20"/>
        </w:rPr>
        <w:t xml:space="preserve">утверждению схемы </w:t>
      </w:r>
    </w:p>
    <w:p w:rsidR="002C79AF" w:rsidRPr="002C79AF" w:rsidRDefault="002C79AF" w:rsidP="002C79AF">
      <w:pPr>
        <w:spacing w:after="0" w:line="240" w:lineRule="auto"/>
        <w:jc w:val="right"/>
        <w:rPr>
          <w:rFonts w:ascii="Times New Roman" w:hAnsi="Times New Roman"/>
          <w:spacing w:val="-4"/>
          <w:sz w:val="20"/>
          <w:szCs w:val="20"/>
        </w:rPr>
      </w:pPr>
      <w:r w:rsidRPr="002C79AF">
        <w:rPr>
          <w:rFonts w:ascii="Times New Roman" w:hAnsi="Times New Roman"/>
          <w:sz w:val="20"/>
          <w:szCs w:val="20"/>
        </w:rPr>
        <w:t xml:space="preserve">расположения земельного участка или </w:t>
      </w:r>
      <w:r w:rsidRPr="002C79AF">
        <w:rPr>
          <w:rFonts w:ascii="Times New Roman" w:hAnsi="Times New Roman"/>
          <w:spacing w:val="-4"/>
          <w:sz w:val="20"/>
          <w:szCs w:val="20"/>
        </w:rPr>
        <w:t xml:space="preserve">земельных участков </w:t>
      </w:r>
    </w:p>
    <w:p w:rsidR="002C79AF" w:rsidRPr="002C79AF" w:rsidRDefault="002C79AF" w:rsidP="002C79AF">
      <w:pPr>
        <w:spacing w:after="0" w:line="240" w:lineRule="auto"/>
        <w:jc w:val="right"/>
        <w:rPr>
          <w:rFonts w:ascii="Times New Roman" w:hAnsi="Times New Roman"/>
          <w:spacing w:val="-4"/>
          <w:sz w:val="20"/>
          <w:szCs w:val="20"/>
        </w:rPr>
      </w:pPr>
      <w:r w:rsidRPr="002C79AF">
        <w:rPr>
          <w:rFonts w:ascii="Times New Roman" w:hAnsi="Times New Roman"/>
          <w:spacing w:val="-4"/>
          <w:sz w:val="20"/>
          <w:szCs w:val="20"/>
        </w:rPr>
        <w:t>на кадастровом плане территории</w:t>
      </w:r>
    </w:p>
    <w:p w:rsidR="00A11907" w:rsidRPr="002C79AF" w:rsidRDefault="00A11907" w:rsidP="00A11907">
      <w:pPr>
        <w:pStyle w:val="6"/>
        <w:spacing w:before="0"/>
        <w:ind w:left="5670"/>
        <w:rPr>
          <w:rFonts w:ascii="Times New Roman" w:hAnsi="Times New Roman" w:cs="Times New Roman"/>
          <w:i w:val="0"/>
          <w:color w:val="auto"/>
          <w:sz w:val="28"/>
          <w:szCs w:val="28"/>
        </w:rPr>
      </w:pPr>
    </w:p>
    <w:tbl>
      <w:tblPr>
        <w:tblW w:w="0" w:type="auto"/>
        <w:tblInd w:w="5160" w:type="dxa"/>
        <w:tblLook w:val="04A0"/>
      </w:tblPr>
      <w:tblGrid>
        <w:gridCol w:w="1031"/>
        <w:gridCol w:w="3379"/>
      </w:tblGrid>
      <w:tr w:rsidR="00A11907" w:rsidRPr="000C411B" w:rsidTr="00C50B74">
        <w:tc>
          <w:tcPr>
            <w:tcW w:w="1031" w:type="dxa"/>
          </w:tcPr>
          <w:p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i/>
                <w:sz w:val="28"/>
                <w:szCs w:val="28"/>
              </w:rPr>
              <w:t>Кому:</w:t>
            </w:r>
          </w:p>
        </w:tc>
        <w:tc>
          <w:tcPr>
            <w:tcW w:w="3379" w:type="dxa"/>
            <w:tcBorders>
              <w:bottom w:val="single" w:sz="4" w:space="0" w:color="auto"/>
            </w:tcBorders>
          </w:tcPr>
          <w:p w:rsidR="00A11907" w:rsidRPr="000C411B" w:rsidRDefault="00A11907" w:rsidP="00481CCD">
            <w:pPr>
              <w:spacing w:after="0" w:line="240" w:lineRule="auto"/>
              <w:jc w:val="both"/>
              <w:rPr>
                <w:rFonts w:ascii="Times New Roman" w:hAnsi="Times New Roman"/>
                <w:sz w:val="28"/>
                <w:szCs w:val="28"/>
              </w:rPr>
            </w:pPr>
          </w:p>
        </w:tc>
      </w:tr>
      <w:tr w:rsidR="00A11907" w:rsidRPr="000C411B" w:rsidTr="00C50B74">
        <w:tc>
          <w:tcPr>
            <w:tcW w:w="1031" w:type="dxa"/>
          </w:tcPr>
          <w:p w:rsidR="00A11907" w:rsidRPr="000C411B" w:rsidRDefault="00A11907" w:rsidP="00481CCD">
            <w:pPr>
              <w:spacing w:after="0" w:line="240" w:lineRule="auto"/>
              <w:jc w:val="both"/>
              <w:rPr>
                <w:rFonts w:ascii="Times New Roman" w:hAnsi="Times New Roman"/>
                <w:i/>
                <w:sz w:val="28"/>
                <w:szCs w:val="28"/>
              </w:rPr>
            </w:pPr>
            <w:r w:rsidRPr="000C411B">
              <w:rPr>
                <w:rFonts w:ascii="Times New Roman" w:hAnsi="Times New Roman"/>
                <w:i/>
                <w:sz w:val="28"/>
                <w:szCs w:val="28"/>
              </w:rPr>
              <w:t>От</w:t>
            </w:r>
          </w:p>
        </w:tc>
        <w:tc>
          <w:tcPr>
            <w:tcW w:w="3379" w:type="dxa"/>
            <w:tcBorders>
              <w:top w:val="single" w:sz="4" w:space="0" w:color="auto"/>
              <w:bottom w:val="single" w:sz="4" w:space="0" w:color="auto"/>
            </w:tcBorders>
          </w:tcPr>
          <w:p w:rsidR="00A11907" w:rsidRPr="000C411B" w:rsidRDefault="00A11907" w:rsidP="00481CCD">
            <w:pPr>
              <w:spacing w:after="0" w:line="240" w:lineRule="auto"/>
              <w:jc w:val="both"/>
              <w:rPr>
                <w:rFonts w:ascii="Times New Roman" w:hAnsi="Times New Roman"/>
                <w:sz w:val="28"/>
                <w:szCs w:val="28"/>
              </w:rPr>
            </w:pPr>
          </w:p>
        </w:tc>
      </w:tr>
      <w:tr w:rsidR="00A11907" w:rsidRPr="000C411B" w:rsidTr="00C50B74">
        <w:tc>
          <w:tcPr>
            <w:tcW w:w="1031" w:type="dxa"/>
          </w:tcPr>
          <w:p w:rsidR="00A11907" w:rsidRPr="000C411B" w:rsidRDefault="00A11907" w:rsidP="00481CCD">
            <w:pPr>
              <w:spacing w:after="0" w:line="240" w:lineRule="auto"/>
              <w:jc w:val="both"/>
              <w:rPr>
                <w:rFonts w:ascii="Times New Roman" w:hAnsi="Times New Roman"/>
                <w:i/>
                <w:sz w:val="28"/>
                <w:szCs w:val="28"/>
              </w:rPr>
            </w:pPr>
          </w:p>
        </w:tc>
        <w:tc>
          <w:tcPr>
            <w:tcW w:w="3379" w:type="dxa"/>
            <w:tcBorders>
              <w:top w:val="single" w:sz="4" w:space="0" w:color="auto"/>
              <w:bottom w:val="single" w:sz="4" w:space="0" w:color="auto"/>
            </w:tcBorders>
          </w:tcPr>
          <w:p w:rsidR="00A11907" w:rsidRPr="000C411B" w:rsidRDefault="00A11907" w:rsidP="00481CCD">
            <w:pPr>
              <w:spacing w:after="0" w:line="240" w:lineRule="auto"/>
              <w:jc w:val="both"/>
              <w:rPr>
                <w:rFonts w:ascii="Times New Roman" w:hAnsi="Times New Roman"/>
                <w:sz w:val="28"/>
                <w:szCs w:val="28"/>
              </w:rPr>
            </w:pPr>
          </w:p>
        </w:tc>
      </w:tr>
      <w:tr w:rsidR="00A11907" w:rsidRPr="000C411B" w:rsidTr="00C50B74">
        <w:tc>
          <w:tcPr>
            <w:tcW w:w="1031" w:type="dxa"/>
          </w:tcPr>
          <w:p w:rsidR="00A11907" w:rsidRPr="000C411B" w:rsidRDefault="00A11907" w:rsidP="00481CCD">
            <w:pPr>
              <w:spacing w:after="0" w:line="240" w:lineRule="auto"/>
              <w:jc w:val="both"/>
              <w:rPr>
                <w:rFonts w:ascii="Times New Roman" w:hAnsi="Times New Roman"/>
                <w:sz w:val="28"/>
                <w:szCs w:val="28"/>
              </w:rPr>
            </w:pPr>
          </w:p>
        </w:tc>
        <w:tc>
          <w:tcPr>
            <w:tcW w:w="3379" w:type="dxa"/>
            <w:tcBorders>
              <w:top w:val="single" w:sz="4" w:space="0" w:color="auto"/>
            </w:tcBorders>
          </w:tcPr>
          <w:p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(для юридического лица указывается</w:t>
            </w:r>
          </w:p>
          <w:p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фирменное наименование, для</w:t>
            </w:r>
          </w:p>
          <w:p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физического лица указываются</w:t>
            </w:r>
          </w:p>
          <w:p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 xml:space="preserve">фамилия, имя, отчество </w:t>
            </w:r>
            <w:r w:rsidR="007933BE">
              <w:rPr>
                <w:rFonts w:ascii="Times New Roman" w:eastAsia="Calibri" w:hAnsi="Times New Roman"/>
                <w:sz w:val="20"/>
                <w:szCs w:val="20"/>
              </w:rPr>
              <w:t>З</w:t>
            </w:r>
            <w:r w:rsidRPr="000C411B">
              <w:rPr>
                <w:rFonts w:ascii="Times New Roman" w:eastAsia="Calibri" w:hAnsi="Times New Roman"/>
                <w:sz w:val="20"/>
                <w:szCs w:val="20"/>
              </w:rPr>
              <w:t>аявителя;</w:t>
            </w:r>
          </w:p>
          <w:p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для лица, действующего по</w:t>
            </w:r>
          </w:p>
          <w:p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доверенности, - фамилия, имя,</w:t>
            </w:r>
          </w:p>
          <w:p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отчество лица, действующего на</w:t>
            </w:r>
          </w:p>
          <w:p w:rsidR="00A11907" w:rsidRPr="000C411B" w:rsidRDefault="00A11907" w:rsidP="00481CCD">
            <w:pPr>
              <w:autoSpaceDE w:val="0"/>
              <w:autoSpaceDN w:val="0"/>
              <w:adjustRightInd w:val="0"/>
              <w:spacing w:after="0" w:line="240" w:lineRule="auto"/>
              <w:jc w:val="both"/>
              <w:rPr>
                <w:rFonts w:ascii="Times New Roman" w:hAnsi="Times New Roman"/>
                <w:sz w:val="28"/>
                <w:szCs w:val="28"/>
              </w:rPr>
            </w:pPr>
            <w:r w:rsidRPr="000C411B">
              <w:rPr>
                <w:rFonts w:ascii="Times New Roman" w:eastAsia="Calibri" w:hAnsi="Times New Roman"/>
                <w:sz w:val="20"/>
                <w:szCs w:val="20"/>
              </w:rPr>
              <w:t>основании доверенности)</w:t>
            </w:r>
          </w:p>
        </w:tc>
      </w:tr>
    </w:tbl>
    <w:p w:rsidR="00A11907" w:rsidRPr="000C411B" w:rsidRDefault="00A11907" w:rsidP="00A11907">
      <w:pPr>
        <w:spacing w:after="0" w:line="240" w:lineRule="auto"/>
        <w:ind w:left="5103"/>
        <w:rPr>
          <w:rFonts w:ascii="Times New Roman" w:hAnsi="Times New Roman"/>
          <w:sz w:val="28"/>
          <w:szCs w:val="28"/>
        </w:rPr>
      </w:pPr>
    </w:p>
    <w:bookmarkEnd w:id="0"/>
    <w:p w:rsidR="00C50B74" w:rsidRPr="004A4055" w:rsidRDefault="00C50B74" w:rsidP="00C50B74">
      <w:pPr>
        <w:spacing w:after="0" w:line="240" w:lineRule="auto"/>
        <w:jc w:val="center"/>
        <w:rPr>
          <w:rFonts w:ascii="Times New Roman" w:hAnsi="Times New Roman"/>
          <w:sz w:val="26"/>
          <w:szCs w:val="26"/>
        </w:rPr>
      </w:pPr>
      <w:r w:rsidRPr="004A4055">
        <w:rPr>
          <w:rFonts w:ascii="Times New Roman" w:hAnsi="Times New Roman"/>
          <w:bCs/>
          <w:sz w:val="26"/>
        </w:rPr>
        <w:t>Заявление о п</w:t>
      </w:r>
      <w:r w:rsidRPr="004A4055">
        <w:rPr>
          <w:rFonts w:ascii="Times New Roman" w:hAnsi="Times New Roman"/>
          <w:bCs/>
          <w:spacing w:val="-4"/>
          <w:sz w:val="26"/>
        </w:rPr>
        <w:t>редоставлении земельного участка</w:t>
      </w:r>
      <w:r w:rsidRPr="004A4055">
        <w:rPr>
          <w:rFonts w:ascii="Times New Roman" w:hAnsi="Times New Roman"/>
          <w:sz w:val="26"/>
          <w:szCs w:val="26"/>
        </w:rPr>
        <w:t xml:space="preserve"> для индивидуального жилищного строительства, ведения личного подсобного хозяйства в границах населенного пункта, садоводства, для осуществлениякрестьянским (фермерским) хозяйствам его деятельности</w:t>
      </w:r>
    </w:p>
    <w:p w:rsidR="00C50B74" w:rsidRPr="004A4055" w:rsidRDefault="00C50B74" w:rsidP="00C50B74">
      <w:pPr>
        <w:spacing w:after="0" w:line="240" w:lineRule="auto"/>
        <w:jc w:val="right"/>
        <w:rPr>
          <w:rFonts w:ascii="Times New Roman" w:hAnsi="Times New Roman"/>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38"/>
        <w:gridCol w:w="4332"/>
      </w:tblGrid>
      <w:tr w:rsidR="00C50B74" w:rsidRPr="004A4055" w:rsidTr="00D403DA">
        <w:trPr>
          <w:cantSplit/>
        </w:trPr>
        <w:tc>
          <w:tcPr>
            <w:tcW w:w="10173" w:type="dxa"/>
            <w:gridSpan w:val="2"/>
          </w:tcPr>
          <w:p w:rsidR="00C50B74" w:rsidRPr="004A4055" w:rsidRDefault="00C50B74" w:rsidP="00D403DA">
            <w:pPr>
              <w:spacing w:after="0" w:line="240" w:lineRule="auto"/>
              <w:ind w:firstLine="709"/>
              <w:jc w:val="center"/>
              <w:rPr>
                <w:rFonts w:ascii="Times New Roman" w:hAnsi="Times New Roman"/>
                <w:sz w:val="24"/>
                <w:szCs w:val="24"/>
              </w:rPr>
            </w:pPr>
            <w:r w:rsidRPr="004A4055">
              <w:rPr>
                <w:rFonts w:ascii="Times New Roman" w:hAnsi="Times New Roman"/>
                <w:sz w:val="24"/>
                <w:szCs w:val="24"/>
              </w:rPr>
              <w:t>Сведения о заявителе (физическое лицо)</w:t>
            </w:r>
          </w:p>
        </w:tc>
      </w:tr>
      <w:tr w:rsidR="00C50B74" w:rsidRPr="004A4055" w:rsidTr="00D403DA">
        <w:tc>
          <w:tcPr>
            <w:tcW w:w="5495" w:type="dxa"/>
          </w:tcPr>
          <w:p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Фамилия, имя, отчество (при наличии)</w:t>
            </w:r>
          </w:p>
        </w:tc>
        <w:tc>
          <w:tcPr>
            <w:tcW w:w="4678" w:type="dxa"/>
          </w:tcPr>
          <w:p w:rsidR="00C50B74" w:rsidRPr="004A4055" w:rsidRDefault="00C50B74" w:rsidP="00D403DA">
            <w:pPr>
              <w:spacing w:after="0" w:line="240" w:lineRule="auto"/>
              <w:rPr>
                <w:rFonts w:ascii="Times New Roman" w:hAnsi="Times New Roman"/>
                <w:sz w:val="24"/>
                <w:szCs w:val="24"/>
              </w:rPr>
            </w:pPr>
          </w:p>
        </w:tc>
      </w:tr>
      <w:tr w:rsidR="00C50B74" w:rsidRPr="004A4055" w:rsidTr="00D403DA">
        <w:trPr>
          <w:trHeight w:val="352"/>
        </w:trPr>
        <w:tc>
          <w:tcPr>
            <w:tcW w:w="5495" w:type="dxa"/>
          </w:tcPr>
          <w:p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Место жительства</w:t>
            </w:r>
          </w:p>
        </w:tc>
        <w:tc>
          <w:tcPr>
            <w:tcW w:w="4678" w:type="dxa"/>
          </w:tcPr>
          <w:p w:rsidR="00C50B74" w:rsidRPr="004A4055" w:rsidRDefault="00C50B74" w:rsidP="00D403DA">
            <w:pPr>
              <w:spacing w:after="0" w:line="240" w:lineRule="auto"/>
              <w:rPr>
                <w:rFonts w:ascii="Times New Roman" w:hAnsi="Times New Roman"/>
                <w:sz w:val="24"/>
                <w:szCs w:val="24"/>
              </w:rPr>
            </w:pPr>
          </w:p>
        </w:tc>
      </w:tr>
      <w:tr w:rsidR="00C50B74" w:rsidRPr="004A4055" w:rsidTr="00D403DA">
        <w:trPr>
          <w:trHeight w:val="352"/>
        </w:trPr>
        <w:tc>
          <w:tcPr>
            <w:tcW w:w="5495" w:type="dxa"/>
          </w:tcPr>
          <w:p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Данные документа, удостоверяющего личность, - для гражданина, в том числе являющегося индивидуальным предпринимателем</w:t>
            </w:r>
          </w:p>
        </w:tc>
        <w:tc>
          <w:tcPr>
            <w:tcW w:w="4678" w:type="dxa"/>
          </w:tcPr>
          <w:p w:rsidR="00C50B74" w:rsidRPr="004A4055" w:rsidRDefault="00C50B74" w:rsidP="00D403DA">
            <w:pPr>
              <w:spacing w:after="0" w:line="240" w:lineRule="auto"/>
              <w:rPr>
                <w:rFonts w:ascii="Times New Roman" w:hAnsi="Times New Roman"/>
                <w:sz w:val="24"/>
                <w:szCs w:val="24"/>
              </w:rPr>
            </w:pPr>
          </w:p>
        </w:tc>
      </w:tr>
      <w:tr w:rsidR="00C50B74" w:rsidRPr="004A4055" w:rsidTr="00D403DA">
        <w:trPr>
          <w:cantSplit/>
          <w:trHeight w:val="345"/>
        </w:trPr>
        <w:tc>
          <w:tcPr>
            <w:tcW w:w="5495" w:type="dxa"/>
          </w:tcPr>
          <w:p w:rsidR="00C50B74" w:rsidRPr="004A4055" w:rsidRDefault="00C50B74" w:rsidP="00D403DA">
            <w:pPr>
              <w:pStyle w:val="ConsPlusNormal"/>
              <w:ind w:firstLine="0"/>
              <w:jc w:val="both"/>
              <w:rPr>
                <w:rFonts w:ascii="Times New Roman" w:hAnsi="Times New Roman"/>
                <w:sz w:val="24"/>
                <w:szCs w:val="24"/>
              </w:rPr>
            </w:pPr>
            <w:r w:rsidRPr="004A4055">
              <w:rPr>
                <w:rFonts w:ascii="Times New Roman" w:hAnsi="Times New Roman"/>
                <w:sz w:val="24"/>
                <w:szCs w:val="24"/>
              </w:rPr>
              <w:t>СНИЛС – для гражданина</w:t>
            </w:r>
          </w:p>
        </w:tc>
        <w:tc>
          <w:tcPr>
            <w:tcW w:w="4678" w:type="dxa"/>
          </w:tcPr>
          <w:p w:rsidR="00C50B74" w:rsidRPr="004A4055" w:rsidRDefault="00C50B74" w:rsidP="00D403DA">
            <w:pPr>
              <w:spacing w:after="0" w:line="240" w:lineRule="auto"/>
              <w:rPr>
                <w:rFonts w:ascii="Times New Roman" w:hAnsi="Times New Roman"/>
                <w:sz w:val="24"/>
                <w:szCs w:val="24"/>
              </w:rPr>
            </w:pPr>
          </w:p>
        </w:tc>
      </w:tr>
      <w:tr w:rsidR="00C50B74" w:rsidRPr="004A4055" w:rsidTr="00D403DA">
        <w:tc>
          <w:tcPr>
            <w:tcW w:w="5495" w:type="dxa"/>
          </w:tcPr>
          <w:p w:rsidR="00C50B74" w:rsidRPr="004A4055" w:rsidRDefault="00C50B74" w:rsidP="00D403DA">
            <w:pPr>
              <w:pStyle w:val="ConsPlusNormal"/>
              <w:ind w:firstLine="0"/>
              <w:jc w:val="both"/>
              <w:rPr>
                <w:rFonts w:ascii="Times New Roman" w:hAnsi="Times New Roman"/>
                <w:sz w:val="24"/>
                <w:szCs w:val="24"/>
              </w:rPr>
            </w:pPr>
            <w:r w:rsidRPr="004A4055">
              <w:rPr>
                <w:rFonts w:ascii="Times New Roman" w:hAnsi="Times New Roman"/>
                <w:sz w:val="24"/>
                <w:szCs w:val="24"/>
              </w:rPr>
              <w:t>ИНН - для гражданина, в том числе являющемся индивидуальным предпринимателем</w:t>
            </w:r>
          </w:p>
        </w:tc>
        <w:tc>
          <w:tcPr>
            <w:tcW w:w="4678" w:type="dxa"/>
          </w:tcPr>
          <w:p w:rsidR="00C50B74" w:rsidRPr="004A4055" w:rsidRDefault="00C50B74" w:rsidP="00D403DA">
            <w:pPr>
              <w:spacing w:after="0" w:line="240" w:lineRule="auto"/>
              <w:rPr>
                <w:rFonts w:ascii="Times New Roman" w:hAnsi="Times New Roman"/>
                <w:sz w:val="24"/>
                <w:szCs w:val="24"/>
              </w:rPr>
            </w:pPr>
          </w:p>
        </w:tc>
      </w:tr>
      <w:tr w:rsidR="00C50B74" w:rsidRPr="004A4055" w:rsidTr="00D403DA">
        <w:tc>
          <w:tcPr>
            <w:tcW w:w="5495" w:type="dxa"/>
          </w:tcPr>
          <w:p w:rsidR="00C50B74" w:rsidRPr="004A4055" w:rsidRDefault="00C50B74" w:rsidP="00D403DA">
            <w:pPr>
              <w:autoSpaceDE w:val="0"/>
              <w:autoSpaceDN w:val="0"/>
              <w:adjustRightInd w:val="0"/>
              <w:spacing w:after="0" w:line="240" w:lineRule="auto"/>
              <w:jc w:val="both"/>
              <w:rPr>
                <w:rFonts w:ascii="Times New Roman" w:hAnsi="Times New Roman"/>
                <w:sz w:val="24"/>
                <w:szCs w:val="24"/>
              </w:rPr>
            </w:pPr>
            <w:r w:rsidRPr="004A4055">
              <w:rPr>
                <w:rFonts w:ascii="Times New Roman" w:hAnsi="Times New Roman"/>
                <w:sz w:val="24"/>
                <w:szCs w:val="24"/>
              </w:rPr>
              <w:t>ОГРНИП - для гражданина, являющегося индивидуальным предпринимателем</w:t>
            </w:r>
          </w:p>
        </w:tc>
        <w:tc>
          <w:tcPr>
            <w:tcW w:w="4678" w:type="dxa"/>
          </w:tcPr>
          <w:p w:rsidR="00C50B74" w:rsidRPr="004A4055" w:rsidRDefault="00C50B74" w:rsidP="00D403DA">
            <w:pPr>
              <w:spacing w:after="0" w:line="240" w:lineRule="auto"/>
              <w:rPr>
                <w:rFonts w:ascii="Times New Roman" w:hAnsi="Times New Roman"/>
                <w:sz w:val="24"/>
                <w:szCs w:val="24"/>
              </w:rPr>
            </w:pPr>
          </w:p>
        </w:tc>
      </w:tr>
      <w:tr w:rsidR="00C50B74" w:rsidRPr="004A4055" w:rsidTr="00D403DA">
        <w:tc>
          <w:tcPr>
            <w:tcW w:w="5495" w:type="dxa"/>
          </w:tcPr>
          <w:p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Контактный телефон</w:t>
            </w:r>
          </w:p>
        </w:tc>
        <w:tc>
          <w:tcPr>
            <w:tcW w:w="4678" w:type="dxa"/>
          </w:tcPr>
          <w:p w:rsidR="00C50B74" w:rsidRPr="004A4055" w:rsidRDefault="00C50B74" w:rsidP="00D403DA">
            <w:pPr>
              <w:spacing w:after="0" w:line="240" w:lineRule="auto"/>
              <w:rPr>
                <w:rFonts w:ascii="Times New Roman" w:hAnsi="Times New Roman"/>
                <w:sz w:val="24"/>
                <w:szCs w:val="24"/>
              </w:rPr>
            </w:pPr>
          </w:p>
        </w:tc>
      </w:tr>
      <w:tr w:rsidR="00C50B74" w:rsidRPr="004A4055" w:rsidTr="00D403DA">
        <w:tc>
          <w:tcPr>
            <w:tcW w:w="5495" w:type="dxa"/>
          </w:tcPr>
          <w:p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Почтовый адрес, адрес электронной почты (при наличии)</w:t>
            </w:r>
          </w:p>
        </w:tc>
        <w:tc>
          <w:tcPr>
            <w:tcW w:w="4678" w:type="dxa"/>
          </w:tcPr>
          <w:p w:rsidR="00C50B74" w:rsidRPr="004A4055" w:rsidRDefault="00C50B74" w:rsidP="00D403DA">
            <w:pPr>
              <w:spacing w:after="0" w:line="240" w:lineRule="auto"/>
              <w:rPr>
                <w:rFonts w:ascii="Times New Roman" w:hAnsi="Times New Roman"/>
                <w:sz w:val="24"/>
                <w:szCs w:val="24"/>
              </w:rPr>
            </w:pPr>
          </w:p>
        </w:tc>
      </w:tr>
      <w:tr w:rsidR="00C50B74" w:rsidRPr="004A4055" w:rsidTr="00D403DA">
        <w:trPr>
          <w:cantSplit/>
        </w:trPr>
        <w:tc>
          <w:tcPr>
            <w:tcW w:w="10173" w:type="dxa"/>
            <w:gridSpan w:val="2"/>
          </w:tcPr>
          <w:p w:rsidR="00C50B74" w:rsidRPr="004A4055" w:rsidRDefault="00C50B74" w:rsidP="00D403DA">
            <w:pPr>
              <w:spacing w:after="0" w:line="240" w:lineRule="auto"/>
              <w:ind w:firstLine="709"/>
              <w:jc w:val="center"/>
              <w:rPr>
                <w:rFonts w:ascii="Times New Roman" w:hAnsi="Times New Roman"/>
                <w:sz w:val="24"/>
                <w:szCs w:val="24"/>
              </w:rPr>
            </w:pPr>
            <w:r w:rsidRPr="004A4055">
              <w:rPr>
                <w:rFonts w:ascii="Times New Roman" w:hAnsi="Times New Roman"/>
                <w:sz w:val="24"/>
                <w:szCs w:val="24"/>
              </w:rPr>
              <w:t>Сведения о заявителе (юридическое лицо)</w:t>
            </w:r>
          </w:p>
        </w:tc>
      </w:tr>
      <w:tr w:rsidR="00C50B74" w:rsidRPr="004A4055" w:rsidTr="00D403DA">
        <w:tc>
          <w:tcPr>
            <w:tcW w:w="5495" w:type="dxa"/>
          </w:tcPr>
          <w:p w:rsidR="00C50B74" w:rsidRPr="004A4055" w:rsidRDefault="00C50B74" w:rsidP="00D403DA">
            <w:pPr>
              <w:pStyle w:val="Normal"/>
              <w:snapToGrid/>
              <w:jc w:val="both"/>
            </w:pPr>
            <w:r w:rsidRPr="004A4055">
              <w:t xml:space="preserve">Полное и сокращенное наименование </w:t>
            </w:r>
          </w:p>
        </w:tc>
        <w:tc>
          <w:tcPr>
            <w:tcW w:w="4678" w:type="dxa"/>
          </w:tcPr>
          <w:p w:rsidR="00C50B74" w:rsidRPr="004A4055" w:rsidRDefault="00C50B74" w:rsidP="00D403DA">
            <w:pPr>
              <w:spacing w:after="0" w:line="240" w:lineRule="auto"/>
              <w:rPr>
                <w:rFonts w:ascii="Times New Roman" w:hAnsi="Times New Roman"/>
                <w:sz w:val="24"/>
                <w:szCs w:val="24"/>
              </w:rPr>
            </w:pPr>
          </w:p>
        </w:tc>
      </w:tr>
      <w:tr w:rsidR="00C50B74" w:rsidRPr="004A4055" w:rsidTr="00D403DA">
        <w:tc>
          <w:tcPr>
            <w:tcW w:w="5495" w:type="dxa"/>
          </w:tcPr>
          <w:p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Местонахождение</w:t>
            </w:r>
          </w:p>
        </w:tc>
        <w:tc>
          <w:tcPr>
            <w:tcW w:w="4678" w:type="dxa"/>
          </w:tcPr>
          <w:p w:rsidR="00C50B74" w:rsidRPr="004A4055" w:rsidRDefault="00C50B74" w:rsidP="00D403DA">
            <w:pPr>
              <w:spacing w:after="0" w:line="240" w:lineRule="auto"/>
              <w:rPr>
                <w:rFonts w:ascii="Times New Roman" w:hAnsi="Times New Roman"/>
                <w:sz w:val="24"/>
                <w:szCs w:val="24"/>
              </w:rPr>
            </w:pPr>
          </w:p>
        </w:tc>
      </w:tr>
      <w:tr w:rsidR="00C50B74" w:rsidRPr="004A4055" w:rsidTr="00D403DA">
        <w:trPr>
          <w:trHeight w:val="352"/>
        </w:trPr>
        <w:tc>
          <w:tcPr>
            <w:tcW w:w="5495" w:type="dxa"/>
          </w:tcPr>
          <w:p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ИНН</w:t>
            </w:r>
          </w:p>
        </w:tc>
        <w:tc>
          <w:tcPr>
            <w:tcW w:w="4678" w:type="dxa"/>
          </w:tcPr>
          <w:p w:rsidR="00C50B74" w:rsidRPr="004A4055" w:rsidRDefault="00C50B74" w:rsidP="00D403DA">
            <w:pPr>
              <w:spacing w:after="0" w:line="240" w:lineRule="auto"/>
              <w:rPr>
                <w:rFonts w:ascii="Times New Roman" w:hAnsi="Times New Roman"/>
                <w:sz w:val="24"/>
                <w:szCs w:val="24"/>
              </w:rPr>
            </w:pPr>
          </w:p>
        </w:tc>
      </w:tr>
      <w:tr w:rsidR="00C50B74" w:rsidRPr="004A4055" w:rsidTr="00D403DA">
        <w:trPr>
          <w:trHeight w:val="352"/>
        </w:trPr>
        <w:tc>
          <w:tcPr>
            <w:tcW w:w="5495" w:type="dxa"/>
          </w:tcPr>
          <w:p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ОГРН</w:t>
            </w:r>
          </w:p>
        </w:tc>
        <w:tc>
          <w:tcPr>
            <w:tcW w:w="4678" w:type="dxa"/>
          </w:tcPr>
          <w:p w:rsidR="00C50B74" w:rsidRPr="004A4055" w:rsidRDefault="00C50B74" w:rsidP="00D403DA">
            <w:pPr>
              <w:spacing w:after="0" w:line="240" w:lineRule="auto"/>
              <w:rPr>
                <w:rFonts w:ascii="Times New Roman" w:hAnsi="Times New Roman"/>
                <w:sz w:val="24"/>
                <w:szCs w:val="24"/>
              </w:rPr>
            </w:pPr>
          </w:p>
        </w:tc>
      </w:tr>
      <w:tr w:rsidR="00C50B74" w:rsidRPr="004A4055" w:rsidTr="00D403DA">
        <w:trPr>
          <w:trHeight w:val="352"/>
        </w:trPr>
        <w:tc>
          <w:tcPr>
            <w:tcW w:w="5495" w:type="dxa"/>
          </w:tcPr>
          <w:p w:rsidR="00C50B74" w:rsidRPr="004A4055" w:rsidRDefault="00C50B74" w:rsidP="00D403DA">
            <w:pPr>
              <w:autoSpaceDE w:val="0"/>
              <w:autoSpaceDN w:val="0"/>
              <w:adjustRightInd w:val="0"/>
              <w:spacing w:after="0" w:line="240" w:lineRule="auto"/>
              <w:jc w:val="both"/>
              <w:rPr>
                <w:rFonts w:ascii="Times New Roman" w:hAnsi="Times New Roman"/>
                <w:sz w:val="24"/>
                <w:szCs w:val="24"/>
              </w:rPr>
            </w:pPr>
            <w:r w:rsidRPr="004A4055">
              <w:rPr>
                <w:rFonts w:ascii="Times New Roman" w:hAnsi="Times New Roman"/>
                <w:sz w:val="24"/>
                <w:szCs w:val="24"/>
              </w:rPr>
              <w:t>Фамилия, имя, отчество представителя организации, уполномоченного действовать без доверенности</w:t>
            </w:r>
          </w:p>
        </w:tc>
        <w:tc>
          <w:tcPr>
            <w:tcW w:w="4678" w:type="dxa"/>
          </w:tcPr>
          <w:p w:rsidR="00C50B74" w:rsidRPr="004A4055" w:rsidRDefault="00C50B74" w:rsidP="00D403DA">
            <w:pPr>
              <w:spacing w:after="0" w:line="240" w:lineRule="auto"/>
              <w:rPr>
                <w:rFonts w:ascii="Times New Roman" w:hAnsi="Times New Roman"/>
                <w:sz w:val="24"/>
                <w:szCs w:val="24"/>
              </w:rPr>
            </w:pPr>
          </w:p>
        </w:tc>
      </w:tr>
      <w:tr w:rsidR="00C50B74" w:rsidRPr="004A4055" w:rsidTr="00D403DA">
        <w:trPr>
          <w:trHeight w:val="352"/>
        </w:trPr>
        <w:tc>
          <w:tcPr>
            <w:tcW w:w="5495" w:type="dxa"/>
          </w:tcPr>
          <w:p w:rsidR="00C50B74" w:rsidRPr="004A4055" w:rsidRDefault="00C50B74" w:rsidP="00D403DA">
            <w:pPr>
              <w:autoSpaceDE w:val="0"/>
              <w:autoSpaceDN w:val="0"/>
              <w:adjustRightInd w:val="0"/>
              <w:spacing w:after="0" w:line="240" w:lineRule="auto"/>
              <w:jc w:val="both"/>
              <w:rPr>
                <w:rFonts w:ascii="Times New Roman" w:hAnsi="Times New Roman"/>
                <w:sz w:val="24"/>
                <w:szCs w:val="24"/>
              </w:rPr>
            </w:pPr>
            <w:r w:rsidRPr="004A4055">
              <w:rPr>
                <w:rFonts w:ascii="Times New Roman" w:hAnsi="Times New Roman"/>
                <w:sz w:val="24"/>
                <w:szCs w:val="24"/>
              </w:rPr>
              <w:t>Должность представителя, уполномоченного действовать без доверенности</w:t>
            </w:r>
          </w:p>
        </w:tc>
        <w:tc>
          <w:tcPr>
            <w:tcW w:w="4678" w:type="dxa"/>
          </w:tcPr>
          <w:p w:rsidR="00C50B74" w:rsidRPr="004A4055" w:rsidRDefault="00C50B74" w:rsidP="00D403DA">
            <w:pPr>
              <w:spacing w:after="0" w:line="240" w:lineRule="auto"/>
              <w:rPr>
                <w:rFonts w:ascii="Times New Roman" w:hAnsi="Times New Roman"/>
                <w:sz w:val="24"/>
                <w:szCs w:val="24"/>
              </w:rPr>
            </w:pPr>
          </w:p>
        </w:tc>
      </w:tr>
      <w:tr w:rsidR="00C50B74" w:rsidRPr="004A4055" w:rsidTr="00D403DA">
        <w:tc>
          <w:tcPr>
            <w:tcW w:w="5495" w:type="dxa"/>
          </w:tcPr>
          <w:p w:rsidR="00C50B74" w:rsidRPr="004A4055" w:rsidRDefault="00C50B74" w:rsidP="00D403DA">
            <w:pPr>
              <w:spacing w:after="0" w:line="240" w:lineRule="auto"/>
              <w:rPr>
                <w:rFonts w:ascii="Times New Roman" w:hAnsi="Times New Roman"/>
                <w:sz w:val="24"/>
                <w:szCs w:val="24"/>
              </w:rPr>
            </w:pPr>
            <w:r w:rsidRPr="004A4055">
              <w:rPr>
                <w:rFonts w:ascii="Times New Roman" w:hAnsi="Times New Roman"/>
                <w:sz w:val="24"/>
                <w:szCs w:val="24"/>
              </w:rPr>
              <w:t>Контактные телефоны</w:t>
            </w:r>
          </w:p>
        </w:tc>
        <w:tc>
          <w:tcPr>
            <w:tcW w:w="4678" w:type="dxa"/>
          </w:tcPr>
          <w:p w:rsidR="00C50B74" w:rsidRPr="004A4055" w:rsidRDefault="00C50B74" w:rsidP="00D403DA">
            <w:pPr>
              <w:spacing w:after="0" w:line="240" w:lineRule="auto"/>
              <w:rPr>
                <w:rFonts w:ascii="Times New Roman" w:hAnsi="Times New Roman"/>
                <w:sz w:val="24"/>
                <w:szCs w:val="24"/>
              </w:rPr>
            </w:pPr>
          </w:p>
        </w:tc>
      </w:tr>
      <w:tr w:rsidR="00C50B74" w:rsidRPr="004A4055" w:rsidTr="00D403DA">
        <w:tc>
          <w:tcPr>
            <w:tcW w:w="5495" w:type="dxa"/>
          </w:tcPr>
          <w:p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Почтовый адрес, адрес электронной почты (при наличии)</w:t>
            </w:r>
          </w:p>
        </w:tc>
        <w:tc>
          <w:tcPr>
            <w:tcW w:w="4678" w:type="dxa"/>
          </w:tcPr>
          <w:p w:rsidR="00C50B74" w:rsidRPr="004A4055" w:rsidRDefault="00C50B74" w:rsidP="00D403DA">
            <w:pPr>
              <w:spacing w:after="0" w:line="240" w:lineRule="auto"/>
              <w:rPr>
                <w:rFonts w:ascii="Times New Roman" w:hAnsi="Times New Roman"/>
                <w:sz w:val="24"/>
                <w:szCs w:val="24"/>
              </w:rPr>
            </w:pPr>
          </w:p>
        </w:tc>
      </w:tr>
      <w:tr w:rsidR="00C50B74" w:rsidRPr="004A4055" w:rsidTr="00D403DA">
        <w:trPr>
          <w:cantSplit/>
        </w:trPr>
        <w:tc>
          <w:tcPr>
            <w:tcW w:w="10173" w:type="dxa"/>
            <w:gridSpan w:val="2"/>
          </w:tcPr>
          <w:p w:rsidR="00C50B74" w:rsidRPr="004A4055" w:rsidRDefault="00C50B74" w:rsidP="00D403DA">
            <w:pPr>
              <w:spacing w:after="0" w:line="240" w:lineRule="auto"/>
              <w:jc w:val="center"/>
              <w:rPr>
                <w:rFonts w:ascii="Times New Roman" w:hAnsi="Times New Roman"/>
                <w:sz w:val="24"/>
                <w:szCs w:val="24"/>
              </w:rPr>
            </w:pPr>
            <w:r w:rsidRPr="004A4055">
              <w:rPr>
                <w:rFonts w:ascii="Times New Roman" w:hAnsi="Times New Roman"/>
                <w:sz w:val="24"/>
                <w:szCs w:val="24"/>
              </w:rPr>
              <w:t>Для лица, действующего на основании документа, подтверждающего полномочия действовать от имени заявителя</w:t>
            </w:r>
          </w:p>
        </w:tc>
      </w:tr>
      <w:tr w:rsidR="00C50B74" w:rsidRPr="004A4055" w:rsidTr="00D403DA">
        <w:tc>
          <w:tcPr>
            <w:tcW w:w="5495" w:type="dxa"/>
          </w:tcPr>
          <w:p w:rsidR="00C50B74" w:rsidRPr="004A4055" w:rsidRDefault="00C50B74" w:rsidP="00D403DA">
            <w:pPr>
              <w:pStyle w:val="ConsPlusNormal"/>
              <w:ind w:firstLine="0"/>
              <w:jc w:val="both"/>
              <w:rPr>
                <w:rFonts w:ascii="Times New Roman" w:hAnsi="Times New Roman" w:cs="Times New Roman"/>
                <w:sz w:val="24"/>
                <w:szCs w:val="24"/>
              </w:rPr>
            </w:pPr>
            <w:r w:rsidRPr="004A4055">
              <w:rPr>
                <w:rFonts w:ascii="Times New Roman" w:hAnsi="Times New Roman" w:cs="Times New Roman"/>
                <w:sz w:val="24"/>
                <w:szCs w:val="24"/>
              </w:rPr>
              <w:t xml:space="preserve">Фамилия, имя, отчество  (при наличии) лица, </w:t>
            </w:r>
            <w:r w:rsidRPr="004A4055">
              <w:rPr>
                <w:rFonts w:ascii="Times New Roman" w:hAnsi="Times New Roman" w:cs="Times New Roman"/>
                <w:sz w:val="24"/>
                <w:szCs w:val="24"/>
              </w:rPr>
              <w:lastRenderedPageBreak/>
              <w:t>действующего от имени физического или юридического лица</w:t>
            </w:r>
          </w:p>
        </w:tc>
        <w:tc>
          <w:tcPr>
            <w:tcW w:w="4678" w:type="dxa"/>
          </w:tcPr>
          <w:p w:rsidR="00C50B74" w:rsidRPr="004A4055" w:rsidRDefault="00C50B74" w:rsidP="00D403DA">
            <w:pPr>
              <w:spacing w:after="0" w:line="240" w:lineRule="auto"/>
              <w:rPr>
                <w:rFonts w:ascii="Times New Roman" w:hAnsi="Times New Roman"/>
                <w:sz w:val="24"/>
                <w:szCs w:val="24"/>
              </w:rPr>
            </w:pPr>
          </w:p>
        </w:tc>
      </w:tr>
      <w:tr w:rsidR="00C50B74" w:rsidRPr="004A4055" w:rsidTr="00D403DA">
        <w:trPr>
          <w:trHeight w:val="352"/>
        </w:trPr>
        <w:tc>
          <w:tcPr>
            <w:tcW w:w="5495" w:type="dxa"/>
          </w:tcPr>
          <w:p w:rsidR="00C50B74" w:rsidRPr="004A4055" w:rsidRDefault="00C50B74" w:rsidP="00D403DA">
            <w:pPr>
              <w:autoSpaceDE w:val="0"/>
              <w:autoSpaceDN w:val="0"/>
              <w:adjustRightInd w:val="0"/>
              <w:spacing w:after="0" w:line="240" w:lineRule="auto"/>
              <w:jc w:val="both"/>
              <w:rPr>
                <w:rFonts w:ascii="Times New Roman" w:hAnsi="Times New Roman"/>
                <w:sz w:val="24"/>
                <w:szCs w:val="24"/>
              </w:rPr>
            </w:pPr>
            <w:r w:rsidRPr="004A4055">
              <w:rPr>
                <w:rFonts w:ascii="Times New Roman" w:hAnsi="Times New Roman"/>
                <w:sz w:val="24"/>
                <w:szCs w:val="24"/>
              </w:rPr>
              <w:lastRenderedPageBreak/>
              <w:t>Данные документа, подтверждающего полномочия лица действовать от имени физического или юридического лица</w:t>
            </w:r>
          </w:p>
        </w:tc>
        <w:tc>
          <w:tcPr>
            <w:tcW w:w="4678" w:type="dxa"/>
          </w:tcPr>
          <w:p w:rsidR="00C50B74" w:rsidRPr="004A4055" w:rsidRDefault="00C50B74" w:rsidP="00D403DA">
            <w:pPr>
              <w:spacing w:after="0" w:line="240" w:lineRule="auto"/>
              <w:rPr>
                <w:rFonts w:ascii="Times New Roman" w:hAnsi="Times New Roman"/>
                <w:sz w:val="24"/>
                <w:szCs w:val="24"/>
              </w:rPr>
            </w:pPr>
          </w:p>
        </w:tc>
      </w:tr>
      <w:tr w:rsidR="00C50B74" w:rsidRPr="004A4055" w:rsidTr="00D403DA">
        <w:trPr>
          <w:trHeight w:val="352"/>
        </w:trPr>
        <w:tc>
          <w:tcPr>
            <w:tcW w:w="5495" w:type="dxa"/>
          </w:tcPr>
          <w:p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Контактные телефоны</w:t>
            </w:r>
          </w:p>
        </w:tc>
        <w:tc>
          <w:tcPr>
            <w:tcW w:w="4678" w:type="dxa"/>
          </w:tcPr>
          <w:p w:rsidR="00C50B74" w:rsidRPr="004A4055" w:rsidRDefault="00C50B74" w:rsidP="00D403DA">
            <w:pPr>
              <w:spacing w:after="0" w:line="240" w:lineRule="auto"/>
              <w:rPr>
                <w:rFonts w:ascii="Times New Roman" w:hAnsi="Times New Roman"/>
                <w:sz w:val="24"/>
                <w:szCs w:val="24"/>
              </w:rPr>
            </w:pPr>
          </w:p>
        </w:tc>
      </w:tr>
      <w:tr w:rsidR="00C50B74" w:rsidRPr="004A4055" w:rsidTr="00D403DA">
        <w:tc>
          <w:tcPr>
            <w:tcW w:w="5495" w:type="dxa"/>
          </w:tcPr>
          <w:p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Адрес электронной почты (при наличии)</w:t>
            </w:r>
          </w:p>
        </w:tc>
        <w:tc>
          <w:tcPr>
            <w:tcW w:w="4678" w:type="dxa"/>
          </w:tcPr>
          <w:p w:rsidR="00C50B74" w:rsidRPr="004A4055" w:rsidRDefault="00C50B74" w:rsidP="00D403DA">
            <w:pPr>
              <w:spacing w:after="0" w:line="240" w:lineRule="auto"/>
              <w:rPr>
                <w:rFonts w:ascii="Times New Roman" w:hAnsi="Times New Roman"/>
                <w:sz w:val="24"/>
                <w:szCs w:val="24"/>
              </w:rPr>
            </w:pPr>
          </w:p>
        </w:tc>
      </w:tr>
      <w:tr w:rsidR="00C50B74" w:rsidRPr="004A4055" w:rsidTr="00D403DA">
        <w:trPr>
          <w:cantSplit/>
        </w:trPr>
        <w:tc>
          <w:tcPr>
            <w:tcW w:w="10173" w:type="dxa"/>
            <w:gridSpan w:val="2"/>
          </w:tcPr>
          <w:p w:rsidR="00C50B74" w:rsidRPr="004A4055" w:rsidRDefault="00C50B74" w:rsidP="00D403DA">
            <w:pPr>
              <w:spacing w:after="0" w:line="240" w:lineRule="auto"/>
              <w:jc w:val="center"/>
              <w:rPr>
                <w:rFonts w:ascii="Times New Roman" w:hAnsi="Times New Roman"/>
                <w:sz w:val="24"/>
                <w:szCs w:val="24"/>
              </w:rPr>
            </w:pPr>
            <w:r w:rsidRPr="004A4055">
              <w:rPr>
                <w:rFonts w:ascii="Times New Roman" w:hAnsi="Times New Roman"/>
                <w:sz w:val="24"/>
                <w:szCs w:val="24"/>
              </w:rPr>
              <w:t>Сведения о земельном участке</w:t>
            </w:r>
          </w:p>
        </w:tc>
      </w:tr>
      <w:tr w:rsidR="00C50B74" w:rsidRPr="004A4055" w:rsidTr="00D403DA">
        <w:tc>
          <w:tcPr>
            <w:tcW w:w="5495" w:type="dxa"/>
          </w:tcPr>
          <w:p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 xml:space="preserve">Кадастровый номер испрашиваемого участка </w:t>
            </w:r>
          </w:p>
        </w:tc>
        <w:tc>
          <w:tcPr>
            <w:tcW w:w="4678" w:type="dxa"/>
          </w:tcPr>
          <w:p w:rsidR="00C50B74" w:rsidRPr="004A4055" w:rsidRDefault="00C50B74" w:rsidP="00D403DA">
            <w:pPr>
              <w:spacing w:after="0" w:line="240" w:lineRule="auto"/>
              <w:rPr>
                <w:rFonts w:ascii="Times New Roman" w:hAnsi="Times New Roman"/>
                <w:sz w:val="24"/>
                <w:szCs w:val="24"/>
              </w:rPr>
            </w:pPr>
          </w:p>
        </w:tc>
      </w:tr>
      <w:tr w:rsidR="00C50B74" w:rsidRPr="004A4055" w:rsidTr="00D403DA">
        <w:tc>
          <w:tcPr>
            <w:tcW w:w="5495" w:type="dxa"/>
          </w:tcPr>
          <w:p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Адрес (местоположение) испрашиваемого земельного участка</w:t>
            </w:r>
          </w:p>
        </w:tc>
        <w:tc>
          <w:tcPr>
            <w:tcW w:w="4678" w:type="dxa"/>
          </w:tcPr>
          <w:p w:rsidR="00C50B74" w:rsidRPr="004A4055" w:rsidRDefault="00C50B74" w:rsidP="00D403DA">
            <w:pPr>
              <w:spacing w:after="0" w:line="240" w:lineRule="auto"/>
              <w:rPr>
                <w:rFonts w:ascii="Times New Roman" w:hAnsi="Times New Roman"/>
                <w:sz w:val="24"/>
                <w:szCs w:val="24"/>
              </w:rPr>
            </w:pPr>
          </w:p>
        </w:tc>
      </w:tr>
      <w:tr w:rsidR="00C50B74" w:rsidRPr="004A4055" w:rsidTr="00D403DA">
        <w:tc>
          <w:tcPr>
            <w:tcW w:w="5495" w:type="dxa"/>
          </w:tcPr>
          <w:p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Испрашиваемый вид права на земельный участок</w:t>
            </w:r>
          </w:p>
        </w:tc>
        <w:tc>
          <w:tcPr>
            <w:tcW w:w="4678" w:type="dxa"/>
          </w:tcPr>
          <w:p w:rsidR="00C50B74" w:rsidRPr="004A4055" w:rsidRDefault="00C50B74" w:rsidP="00D403DA">
            <w:pPr>
              <w:spacing w:after="0" w:line="240" w:lineRule="auto"/>
              <w:rPr>
                <w:rFonts w:ascii="Times New Roman" w:hAnsi="Times New Roman"/>
                <w:sz w:val="24"/>
                <w:szCs w:val="24"/>
              </w:rPr>
            </w:pPr>
          </w:p>
        </w:tc>
      </w:tr>
      <w:tr w:rsidR="00C50B74" w:rsidRPr="004A4055" w:rsidTr="00D403DA">
        <w:tc>
          <w:tcPr>
            <w:tcW w:w="5495" w:type="dxa"/>
          </w:tcPr>
          <w:p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Цель использования земельного участка</w:t>
            </w:r>
          </w:p>
        </w:tc>
        <w:tc>
          <w:tcPr>
            <w:tcW w:w="4678" w:type="dxa"/>
          </w:tcPr>
          <w:p w:rsidR="00C50B74" w:rsidRPr="004A4055" w:rsidRDefault="00C50B74" w:rsidP="00D403DA">
            <w:pPr>
              <w:spacing w:after="0" w:line="240" w:lineRule="auto"/>
              <w:rPr>
                <w:rFonts w:ascii="Times New Roman" w:hAnsi="Times New Roman"/>
                <w:sz w:val="24"/>
                <w:szCs w:val="24"/>
              </w:rPr>
            </w:pPr>
          </w:p>
        </w:tc>
      </w:tr>
      <w:tr w:rsidR="00C50B74" w:rsidRPr="004A4055" w:rsidTr="00D403DA">
        <w:tc>
          <w:tcPr>
            <w:tcW w:w="5495" w:type="dxa"/>
          </w:tcPr>
          <w:p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tc>
        <w:tc>
          <w:tcPr>
            <w:tcW w:w="4678" w:type="dxa"/>
          </w:tcPr>
          <w:p w:rsidR="00C50B74" w:rsidRPr="004A4055" w:rsidRDefault="00C50B74" w:rsidP="00D403DA">
            <w:pPr>
              <w:spacing w:after="0" w:line="240" w:lineRule="auto"/>
              <w:rPr>
                <w:rFonts w:ascii="Times New Roman" w:hAnsi="Times New Roman"/>
                <w:sz w:val="24"/>
                <w:szCs w:val="24"/>
              </w:rPr>
            </w:pPr>
          </w:p>
        </w:tc>
      </w:tr>
    </w:tbl>
    <w:p w:rsidR="00C50B74" w:rsidRPr="004A4055" w:rsidRDefault="00C50B74" w:rsidP="00C50B74">
      <w:pPr>
        <w:spacing w:after="0" w:line="240" w:lineRule="auto"/>
        <w:jc w:val="both"/>
        <w:rPr>
          <w:rFonts w:ascii="Times New Roman" w:hAnsi="Times New Roman"/>
          <w:sz w:val="24"/>
          <w:szCs w:val="24"/>
        </w:rPr>
      </w:pPr>
      <w:r w:rsidRPr="004A4055">
        <w:rPr>
          <w:rFonts w:ascii="Times New Roman" w:hAnsi="Times New Roman"/>
          <w:sz w:val="24"/>
          <w:szCs w:val="24"/>
        </w:rPr>
        <w:t>*  - заполняется в случае, если земельный участок предоставляется для размещения объектов, предусмотренных этим документом и (или) проектом.</w:t>
      </w:r>
    </w:p>
    <w:p w:rsidR="009F16A7" w:rsidRDefault="009F16A7" w:rsidP="00C50B74">
      <w:pPr>
        <w:jc w:val="both"/>
        <w:rPr>
          <w:rFonts w:ascii="Times New Roman" w:hAnsi="Times New Roman"/>
          <w:sz w:val="26"/>
          <w:szCs w:val="26"/>
        </w:rPr>
      </w:pPr>
    </w:p>
    <w:p w:rsidR="00C50B74" w:rsidRPr="004A4055" w:rsidRDefault="00C50B74" w:rsidP="00C50B74">
      <w:pPr>
        <w:jc w:val="both"/>
        <w:rPr>
          <w:rFonts w:ascii="Times New Roman" w:hAnsi="Times New Roman"/>
          <w:sz w:val="26"/>
          <w:szCs w:val="26"/>
        </w:rPr>
      </w:pPr>
      <w:r w:rsidRPr="004A4055">
        <w:rPr>
          <w:rFonts w:ascii="Times New Roman" w:hAnsi="Times New Roman"/>
          <w:sz w:val="26"/>
          <w:szCs w:val="26"/>
        </w:rPr>
        <w:t>Прошу предоставить земельный участок.</w:t>
      </w:r>
    </w:p>
    <w:p w:rsidR="00C50B74" w:rsidRPr="004A4055" w:rsidRDefault="00C50B74" w:rsidP="00C50B74">
      <w:pPr>
        <w:autoSpaceDE w:val="0"/>
        <w:autoSpaceDN w:val="0"/>
        <w:adjustRightInd w:val="0"/>
        <w:spacing w:after="0" w:line="240" w:lineRule="auto"/>
        <w:rPr>
          <w:rFonts w:ascii="Times New Roman" w:hAnsi="Times New Roman"/>
          <w:sz w:val="26"/>
          <w:szCs w:val="26"/>
        </w:rPr>
      </w:pPr>
      <w:r w:rsidRPr="004A4055">
        <w:rPr>
          <w:rFonts w:ascii="Times New Roman" w:hAnsi="Times New Roman"/>
          <w:sz w:val="26"/>
          <w:szCs w:val="26"/>
        </w:rPr>
        <w:t>Приложения:</w:t>
      </w:r>
    </w:p>
    <w:p w:rsidR="00C50B74" w:rsidRPr="004A4055" w:rsidRDefault="00C50B74" w:rsidP="00C50B74">
      <w:pPr>
        <w:autoSpaceDE w:val="0"/>
        <w:autoSpaceDN w:val="0"/>
        <w:adjustRightInd w:val="0"/>
        <w:spacing w:after="0" w:line="240" w:lineRule="auto"/>
        <w:rPr>
          <w:rFonts w:ascii="Times New Roman" w:hAnsi="Times New Roman"/>
          <w:sz w:val="26"/>
          <w:szCs w:val="26"/>
        </w:rPr>
      </w:pPr>
      <w:r w:rsidRPr="004A4055">
        <w:rPr>
          <w:rFonts w:ascii="Times New Roman" w:hAnsi="Times New Roman"/>
          <w:sz w:val="26"/>
          <w:szCs w:val="26"/>
        </w:rPr>
        <w:t>1. ____________________________________________________________________</w:t>
      </w:r>
    </w:p>
    <w:p w:rsidR="00C50B74" w:rsidRPr="004A4055" w:rsidRDefault="00C50B74" w:rsidP="00C50B74">
      <w:pPr>
        <w:autoSpaceDE w:val="0"/>
        <w:autoSpaceDN w:val="0"/>
        <w:adjustRightInd w:val="0"/>
        <w:spacing w:after="0" w:line="240" w:lineRule="auto"/>
        <w:rPr>
          <w:rFonts w:ascii="Times New Roman" w:hAnsi="Times New Roman"/>
          <w:sz w:val="26"/>
          <w:szCs w:val="26"/>
        </w:rPr>
      </w:pPr>
      <w:r w:rsidRPr="004A4055">
        <w:rPr>
          <w:rFonts w:ascii="Times New Roman" w:hAnsi="Times New Roman"/>
          <w:sz w:val="26"/>
          <w:szCs w:val="26"/>
        </w:rPr>
        <w:t>2. ____________________________________________________________________</w:t>
      </w:r>
    </w:p>
    <w:p w:rsidR="00C50B74" w:rsidRPr="004A4055" w:rsidRDefault="00C50B74" w:rsidP="00C50B74">
      <w:pPr>
        <w:autoSpaceDE w:val="0"/>
        <w:autoSpaceDN w:val="0"/>
        <w:adjustRightInd w:val="0"/>
        <w:spacing w:after="0" w:line="240" w:lineRule="auto"/>
        <w:rPr>
          <w:rFonts w:ascii="Times New Roman" w:hAnsi="Times New Roman"/>
          <w:sz w:val="26"/>
          <w:szCs w:val="26"/>
        </w:rPr>
      </w:pPr>
      <w:r w:rsidRPr="004A4055">
        <w:rPr>
          <w:rFonts w:ascii="Times New Roman" w:hAnsi="Times New Roman"/>
          <w:sz w:val="26"/>
          <w:szCs w:val="26"/>
        </w:rPr>
        <w:t>3. ____________________________________________________________________</w:t>
      </w:r>
    </w:p>
    <w:p w:rsidR="00C50B74" w:rsidRPr="004A4055" w:rsidRDefault="00C50B74" w:rsidP="00C50B74">
      <w:pPr>
        <w:autoSpaceDE w:val="0"/>
        <w:autoSpaceDN w:val="0"/>
        <w:adjustRightInd w:val="0"/>
        <w:spacing w:after="0" w:line="240" w:lineRule="auto"/>
        <w:rPr>
          <w:rFonts w:ascii="Times New Roman" w:hAnsi="Times New Roman"/>
          <w:sz w:val="26"/>
          <w:szCs w:val="26"/>
        </w:rPr>
      </w:pPr>
      <w:r w:rsidRPr="004A4055">
        <w:rPr>
          <w:rFonts w:ascii="Times New Roman" w:hAnsi="Times New Roman"/>
          <w:sz w:val="26"/>
          <w:szCs w:val="26"/>
        </w:rPr>
        <w:t>4. ____________________________________________________________________</w:t>
      </w:r>
    </w:p>
    <w:p w:rsidR="00C50B74" w:rsidRPr="004A4055" w:rsidRDefault="00C50B74" w:rsidP="00C50B74">
      <w:pPr>
        <w:autoSpaceDE w:val="0"/>
        <w:autoSpaceDN w:val="0"/>
        <w:adjustRightInd w:val="0"/>
        <w:spacing w:after="0" w:line="240" w:lineRule="auto"/>
        <w:rPr>
          <w:rFonts w:ascii="Times New Roman" w:hAnsi="Times New Roman"/>
          <w:sz w:val="26"/>
          <w:szCs w:val="26"/>
        </w:rPr>
      </w:pPr>
      <w:r w:rsidRPr="004A4055">
        <w:rPr>
          <w:rFonts w:ascii="Times New Roman" w:hAnsi="Times New Roman"/>
          <w:sz w:val="26"/>
          <w:szCs w:val="26"/>
        </w:rPr>
        <w:t>5 ____________________________________________________________________</w:t>
      </w:r>
    </w:p>
    <w:p w:rsidR="00C50B74" w:rsidRPr="004A4055" w:rsidRDefault="00C50B74" w:rsidP="00C50B74">
      <w:pPr>
        <w:autoSpaceDE w:val="0"/>
        <w:autoSpaceDN w:val="0"/>
        <w:adjustRightInd w:val="0"/>
        <w:spacing w:after="0" w:line="240" w:lineRule="auto"/>
        <w:rPr>
          <w:rFonts w:ascii="Times New Roman" w:hAnsi="Times New Roman"/>
          <w:sz w:val="26"/>
          <w:szCs w:val="26"/>
        </w:rPr>
      </w:pPr>
    </w:p>
    <w:p w:rsidR="00C50B74" w:rsidRPr="004A4055" w:rsidRDefault="00C50B74" w:rsidP="00C50B74">
      <w:pPr>
        <w:autoSpaceDE w:val="0"/>
        <w:autoSpaceDN w:val="0"/>
        <w:adjustRightInd w:val="0"/>
        <w:spacing w:after="0" w:line="240" w:lineRule="auto"/>
        <w:rPr>
          <w:rFonts w:ascii="Times New Roman" w:hAnsi="Times New Roman"/>
          <w:sz w:val="26"/>
          <w:szCs w:val="26"/>
        </w:rPr>
      </w:pPr>
      <w:r w:rsidRPr="004A4055">
        <w:rPr>
          <w:rFonts w:ascii="Times New Roman" w:hAnsi="Times New Roman"/>
          <w:sz w:val="26"/>
          <w:szCs w:val="26"/>
        </w:rPr>
        <w:t>Способ выдачи документов (нужное отметить):</w:t>
      </w:r>
    </w:p>
    <w:p w:rsidR="00C50B74" w:rsidRPr="004A4055" w:rsidRDefault="00C50B74" w:rsidP="00C50B74">
      <w:pPr>
        <w:autoSpaceDE w:val="0"/>
        <w:autoSpaceDN w:val="0"/>
        <w:adjustRightInd w:val="0"/>
        <w:spacing w:after="0" w:line="240" w:lineRule="auto"/>
        <w:ind w:left="360" w:hanging="360"/>
        <w:rPr>
          <w:rFonts w:ascii="Times New Roman" w:hAnsi="Times New Roman"/>
          <w:sz w:val="26"/>
          <w:szCs w:val="26"/>
        </w:rPr>
      </w:pPr>
      <w:r w:rsidRPr="004A4055">
        <w:rPr>
          <w:rFonts w:ascii="Times New Roman" w:hAnsi="Times New Roman"/>
          <w:sz w:val="26"/>
          <w:szCs w:val="26"/>
          <w:bdr w:val="single" w:sz="4" w:space="0" w:color="auto"/>
        </w:rPr>
        <w:t xml:space="preserve">⁯ </w:t>
      </w:r>
      <w:r w:rsidRPr="004A4055">
        <w:rPr>
          <w:rFonts w:ascii="Times New Roman" w:hAnsi="Times New Roman"/>
          <w:sz w:val="26"/>
          <w:szCs w:val="26"/>
        </w:rPr>
        <w:t xml:space="preserve"> лично     </w:t>
      </w:r>
      <w:r>
        <w:rPr>
          <w:rFonts w:ascii="Times New Roman" w:hAnsi="Times New Roman"/>
          <w:sz w:val="26"/>
          <w:szCs w:val="26"/>
        </w:rPr>
        <w:tab/>
      </w:r>
      <w:r w:rsidRPr="004A4055">
        <w:rPr>
          <w:rFonts w:ascii="Times New Roman" w:hAnsi="Times New Roman"/>
          <w:sz w:val="26"/>
          <w:szCs w:val="26"/>
          <w:bdr w:val="single" w:sz="4" w:space="0" w:color="auto"/>
        </w:rPr>
        <w:t xml:space="preserve">⁯ </w:t>
      </w:r>
      <w:r w:rsidRPr="004A4055">
        <w:rPr>
          <w:rFonts w:ascii="Times New Roman" w:hAnsi="Times New Roman"/>
          <w:sz w:val="26"/>
          <w:szCs w:val="26"/>
        </w:rPr>
        <w:t xml:space="preserve"> направление посредством почтового отправления </w:t>
      </w:r>
    </w:p>
    <w:p w:rsidR="00C50B74" w:rsidRPr="004A4055" w:rsidRDefault="00C50B74" w:rsidP="00C50B74">
      <w:pPr>
        <w:autoSpaceDE w:val="0"/>
        <w:autoSpaceDN w:val="0"/>
        <w:adjustRightInd w:val="0"/>
        <w:spacing w:after="0" w:line="240" w:lineRule="auto"/>
        <w:ind w:left="360" w:hanging="360"/>
        <w:rPr>
          <w:rFonts w:ascii="Times New Roman" w:hAnsi="Times New Roman"/>
          <w:sz w:val="26"/>
          <w:szCs w:val="26"/>
        </w:rPr>
      </w:pPr>
    </w:p>
    <w:p w:rsidR="00C50B74" w:rsidRPr="004A4055" w:rsidRDefault="00C50B74" w:rsidP="00C50B74">
      <w:pPr>
        <w:autoSpaceDE w:val="0"/>
        <w:autoSpaceDN w:val="0"/>
        <w:adjustRightInd w:val="0"/>
        <w:spacing w:after="0" w:line="240" w:lineRule="auto"/>
        <w:ind w:left="360" w:hanging="360"/>
        <w:rPr>
          <w:rFonts w:ascii="Times New Roman" w:hAnsi="Times New Roman"/>
        </w:rPr>
      </w:pPr>
      <w:r w:rsidRPr="004A4055">
        <w:rPr>
          <w:rFonts w:ascii="Times New Roman" w:hAnsi="Times New Roman"/>
          <w:sz w:val="26"/>
          <w:szCs w:val="26"/>
          <w:bdr w:val="single" w:sz="4" w:space="0" w:color="auto"/>
        </w:rPr>
        <w:t xml:space="preserve">⁯ </w:t>
      </w:r>
      <w:r w:rsidRPr="004A4055">
        <w:rPr>
          <w:rFonts w:ascii="Times New Roman" w:hAnsi="Times New Roman"/>
          <w:sz w:val="26"/>
          <w:szCs w:val="26"/>
        </w:rPr>
        <w:t xml:space="preserve"> в МФЦ</w:t>
      </w:r>
      <w:r>
        <w:rPr>
          <w:rFonts w:ascii="Times New Roman" w:hAnsi="Times New Roman"/>
          <w:sz w:val="26"/>
          <w:szCs w:val="26"/>
        </w:rPr>
        <w:t>**</w:t>
      </w:r>
      <w:r w:rsidRPr="004A4055">
        <w:rPr>
          <w:rFonts w:ascii="Times New Roman" w:hAnsi="Times New Roman"/>
          <w:sz w:val="26"/>
          <w:szCs w:val="26"/>
          <w:bdr w:val="single" w:sz="4" w:space="0" w:color="auto"/>
        </w:rPr>
        <w:t xml:space="preserve">⁯ </w:t>
      </w:r>
      <w:r w:rsidRPr="004A4055">
        <w:rPr>
          <w:rFonts w:ascii="Times New Roman" w:hAnsi="Times New Roman"/>
          <w:sz w:val="26"/>
          <w:szCs w:val="26"/>
        </w:rPr>
        <w:t xml:space="preserve"> через личный кабинет </w:t>
      </w:r>
      <w:r w:rsidRPr="004A4055">
        <w:rPr>
          <w:rFonts w:ascii="Times New Roman" w:hAnsi="Times New Roman"/>
        </w:rPr>
        <w:t xml:space="preserve">(на Портале государственных и муниципальных        </w:t>
      </w:r>
    </w:p>
    <w:p w:rsidR="00C50B74" w:rsidRPr="004A4055" w:rsidRDefault="00C50B74" w:rsidP="00C50B74">
      <w:pPr>
        <w:autoSpaceDE w:val="0"/>
        <w:autoSpaceDN w:val="0"/>
        <w:adjustRightInd w:val="0"/>
        <w:spacing w:after="0" w:line="240" w:lineRule="auto"/>
        <w:ind w:left="360" w:hanging="360"/>
        <w:rPr>
          <w:rFonts w:ascii="Times New Roman" w:hAnsi="Times New Roman"/>
        </w:rPr>
      </w:pPr>
      <w:r w:rsidRPr="004A4055">
        <w:rPr>
          <w:rFonts w:ascii="Times New Roman" w:hAnsi="Times New Roman"/>
        </w:rPr>
        <w:t xml:space="preserve">                                                                                 услуг (функций) Вологодской области)/</w:t>
      </w:r>
    </w:p>
    <w:p w:rsidR="00C50B74" w:rsidRDefault="00C50B74" w:rsidP="00C50B74">
      <w:pPr>
        <w:autoSpaceDE w:val="0"/>
        <w:autoSpaceDN w:val="0"/>
        <w:adjustRightInd w:val="0"/>
        <w:spacing w:after="0" w:line="240" w:lineRule="auto"/>
        <w:ind w:left="360" w:hanging="360"/>
        <w:rPr>
          <w:rFonts w:ascii="Times New Roman" w:hAnsi="Times New Roman"/>
          <w:sz w:val="28"/>
          <w:szCs w:val="28"/>
        </w:rPr>
      </w:pPr>
      <w:r w:rsidRPr="004A4055">
        <w:rPr>
          <w:rFonts w:ascii="Times New Roman" w:hAnsi="Times New Roman"/>
          <w:sz w:val="28"/>
          <w:szCs w:val="28"/>
          <w:bdr w:val="single" w:sz="4" w:space="0" w:color="auto"/>
        </w:rPr>
        <w:t xml:space="preserve">⁯ </w:t>
      </w:r>
      <w:r w:rsidRPr="004A4055">
        <w:rPr>
          <w:rFonts w:ascii="Times New Roman" w:hAnsi="Times New Roman"/>
          <w:sz w:val="28"/>
          <w:szCs w:val="28"/>
        </w:rPr>
        <w:t xml:space="preserve"> по электронной почте.  </w:t>
      </w:r>
    </w:p>
    <w:p w:rsidR="00C50B74" w:rsidRPr="004A4055" w:rsidRDefault="00C50B74" w:rsidP="00C50B74">
      <w:pPr>
        <w:autoSpaceDE w:val="0"/>
        <w:autoSpaceDN w:val="0"/>
        <w:adjustRightInd w:val="0"/>
        <w:spacing w:after="0" w:line="240" w:lineRule="auto"/>
        <w:ind w:left="360" w:hanging="360"/>
        <w:rPr>
          <w:rFonts w:ascii="Times New Roman" w:hAnsi="Times New Roman"/>
          <w:sz w:val="28"/>
          <w:szCs w:val="28"/>
        </w:rPr>
      </w:pPr>
    </w:p>
    <w:p w:rsidR="00C50B74" w:rsidRPr="004A4055" w:rsidRDefault="00C50B74" w:rsidP="00C50B74">
      <w:pPr>
        <w:spacing w:after="0" w:line="240" w:lineRule="auto"/>
        <w:rPr>
          <w:rFonts w:ascii="Times New Roman" w:hAnsi="Times New Roman"/>
          <w:sz w:val="20"/>
          <w:szCs w:val="20"/>
        </w:rPr>
      </w:pPr>
      <w:r w:rsidRPr="004A4055">
        <w:rPr>
          <w:rFonts w:ascii="Times New Roman" w:hAnsi="Times New Roman"/>
          <w:sz w:val="20"/>
          <w:szCs w:val="20"/>
        </w:rPr>
        <w:t>* в случае если заявление подано посредством Регионального портала.</w:t>
      </w:r>
    </w:p>
    <w:p w:rsidR="00C50B74" w:rsidRPr="004A4055" w:rsidRDefault="00C50B74" w:rsidP="00C50B74">
      <w:pPr>
        <w:autoSpaceDE w:val="0"/>
        <w:autoSpaceDN w:val="0"/>
        <w:adjustRightInd w:val="0"/>
        <w:spacing w:after="0" w:line="240" w:lineRule="auto"/>
        <w:ind w:left="360" w:hanging="360"/>
        <w:rPr>
          <w:rFonts w:ascii="Times New Roman" w:hAnsi="Times New Roman"/>
        </w:rPr>
      </w:pPr>
      <w:r>
        <w:rPr>
          <w:rFonts w:ascii="Times New Roman" w:hAnsi="Times New Roman"/>
        </w:rPr>
        <w:t>** в случае если заявление подано через МФЦ.</w:t>
      </w:r>
    </w:p>
    <w:p w:rsidR="00C50B74" w:rsidRPr="004A4055" w:rsidRDefault="00C50B74" w:rsidP="00C50B74">
      <w:pPr>
        <w:autoSpaceDE w:val="0"/>
        <w:autoSpaceDN w:val="0"/>
        <w:adjustRightInd w:val="0"/>
        <w:spacing w:after="0" w:line="240" w:lineRule="auto"/>
        <w:rPr>
          <w:rFonts w:ascii="Times New Roman" w:hAnsi="Times New Roman"/>
          <w:sz w:val="26"/>
          <w:szCs w:val="26"/>
        </w:rPr>
      </w:pPr>
    </w:p>
    <w:p w:rsidR="00C50B74" w:rsidRPr="004A4055" w:rsidRDefault="00C50B74" w:rsidP="00C50B74">
      <w:pPr>
        <w:autoSpaceDE w:val="0"/>
        <w:autoSpaceDN w:val="0"/>
        <w:adjustRightInd w:val="0"/>
        <w:spacing w:after="0" w:line="240" w:lineRule="auto"/>
        <w:rPr>
          <w:rFonts w:ascii="Times New Roman" w:hAnsi="Times New Roman"/>
          <w:sz w:val="26"/>
          <w:szCs w:val="26"/>
        </w:rPr>
      </w:pPr>
      <w:r w:rsidRPr="004A4055">
        <w:rPr>
          <w:rFonts w:ascii="Times New Roman" w:hAnsi="Times New Roman"/>
          <w:sz w:val="26"/>
          <w:szCs w:val="26"/>
        </w:rPr>
        <w:t>«____»_______________20____г.                                _________________________</w:t>
      </w:r>
    </w:p>
    <w:p w:rsidR="00C50B74" w:rsidRPr="004A4055" w:rsidRDefault="00C50B74" w:rsidP="00C50B74">
      <w:pPr>
        <w:spacing w:after="0" w:line="240" w:lineRule="auto"/>
        <w:rPr>
          <w:rFonts w:ascii="Times New Roman" w:hAnsi="Times New Roman"/>
        </w:rPr>
      </w:pPr>
      <w:r w:rsidRPr="004A4055">
        <w:rPr>
          <w:rFonts w:ascii="Times New Roman" w:hAnsi="Times New Roman"/>
          <w:sz w:val="26"/>
          <w:szCs w:val="26"/>
        </w:rPr>
        <w:tab/>
      </w:r>
      <w:r w:rsidRPr="004A4055">
        <w:rPr>
          <w:rFonts w:ascii="Times New Roman" w:hAnsi="Times New Roman"/>
          <w:sz w:val="26"/>
          <w:szCs w:val="26"/>
        </w:rPr>
        <w:tab/>
      </w:r>
      <w:r w:rsidRPr="004A4055">
        <w:rPr>
          <w:rFonts w:ascii="Times New Roman" w:hAnsi="Times New Roman"/>
          <w:sz w:val="26"/>
          <w:szCs w:val="26"/>
        </w:rPr>
        <w:tab/>
      </w:r>
      <w:r w:rsidRPr="004A4055">
        <w:rPr>
          <w:rFonts w:ascii="Times New Roman" w:hAnsi="Times New Roman"/>
          <w:sz w:val="26"/>
          <w:szCs w:val="26"/>
        </w:rPr>
        <w:tab/>
      </w:r>
      <w:r w:rsidRPr="004A4055">
        <w:rPr>
          <w:rFonts w:ascii="Times New Roman" w:hAnsi="Times New Roman"/>
          <w:sz w:val="26"/>
          <w:szCs w:val="26"/>
        </w:rPr>
        <w:tab/>
      </w:r>
      <w:r w:rsidRPr="004A4055">
        <w:rPr>
          <w:rFonts w:ascii="Times New Roman" w:hAnsi="Times New Roman"/>
          <w:sz w:val="26"/>
          <w:szCs w:val="26"/>
        </w:rPr>
        <w:tab/>
      </w:r>
      <w:r w:rsidRPr="004A4055">
        <w:rPr>
          <w:rFonts w:ascii="Times New Roman" w:hAnsi="Times New Roman"/>
          <w:sz w:val="26"/>
          <w:szCs w:val="26"/>
        </w:rPr>
        <w:tab/>
      </w:r>
      <w:r w:rsidRPr="004A4055">
        <w:rPr>
          <w:rFonts w:ascii="Times New Roman" w:hAnsi="Times New Roman"/>
          <w:sz w:val="26"/>
          <w:szCs w:val="26"/>
        </w:rPr>
        <w:tab/>
      </w:r>
      <w:r w:rsidRPr="004A4055">
        <w:rPr>
          <w:rFonts w:ascii="Times New Roman" w:hAnsi="Times New Roman"/>
          <w:sz w:val="26"/>
          <w:szCs w:val="26"/>
        </w:rPr>
        <w:tab/>
      </w:r>
      <w:r w:rsidRPr="004A4055">
        <w:rPr>
          <w:rFonts w:ascii="Times New Roman" w:hAnsi="Times New Roman"/>
        </w:rPr>
        <w:tab/>
        <w:t>(подпись)  м.п.</w:t>
      </w:r>
    </w:p>
    <w:sectPr w:rsidR="00C50B74" w:rsidRPr="004A4055" w:rsidSect="00893D01">
      <w:headerReference w:type="default" r:id="rId11"/>
      <w:pgSz w:w="11906" w:h="16838"/>
      <w:pgMar w:top="851" w:right="851" w:bottom="851" w:left="1701" w:header="720" w:footer="72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6435" w:rsidRDefault="00626435" w:rsidP="00A17306">
      <w:pPr>
        <w:spacing w:after="0" w:line="240" w:lineRule="auto"/>
      </w:pPr>
      <w:r>
        <w:separator/>
      </w:r>
    </w:p>
  </w:endnote>
  <w:endnote w:type="continuationSeparator" w:id="1">
    <w:p w:rsidR="00626435" w:rsidRDefault="00626435" w:rsidP="00A173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8000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00000003" w:usb1="00000000" w:usb2="00000000" w:usb3="00000000" w:csb0="00000001"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6435" w:rsidRDefault="00626435" w:rsidP="00A17306">
      <w:pPr>
        <w:spacing w:after="0" w:line="240" w:lineRule="auto"/>
      </w:pPr>
      <w:r>
        <w:separator/>
      </w:r>
    </w:p>
  </w:footnote>
  <w:footnote w:type="continuationSeparator" w:id="1">
    <w:p w:rsidR="00626435" w:rsidRDefault="00626435" w:rsidP="00A173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0837431"/>
      <w:docPartObj>
        <w:docPartGallery w:val="Page Numbers (Top of Page)"/>
        <w:docPartUnique/>
      </w:docPartObj>
    </w:sdtPr>
    <w:sdtContent>
      <w:p w:rsidR="00961BE9" w:rsidRDefault="00C37B08">
        <w:pPr>
          <w:pStyle w:val="ac"/>
          <w:jc w:val="center"/>
        </w:pPr>
        <w:r>
          <w:fldChar w:fldCharType="begin"/>
        </w:r>
        <w:r w:rsidR="00961BE9">
          <w:instrText>PAGE   \* MERGEFORMAT</w:instrText>
        </w:r>
        <w:r>
          <w:fldChar w:fldCharType="separate"/>
        </w:r>
        <w:r w:rsidR="001D3B11">
          <w:rPr>
            <w:noProof/>
          </w:rPr>
          <w:t>14</w:t>
        </w:r>
        <w:r>
          <w:fldChar w:fldCharType="end"/>
        </w:r>
      </w:p>
    </w:sdtContent>
  </w:sdt>
  <w:p w:rsidR="00961BE9" w:rsidRDefault="00961BE9">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E7ACBF6"/>
    <w:lvl w:ilvl="0">
      <w:start w:val="1"/>
      <w:numFmt w:val="decimal"/>
      <w:lvlText w:val="%1."/>
      <w:lvlJc w:val="left"/>
      <w:pPr>
        <w:tabs>
          <w:tab w:val="num" w:pos="1492"/>
        </w:tabs>
        <w:ind w:left="1492" w:hanging="360"/>
      </w:pPr>
    </w:lvl>
  </w:abstractNum>
  <w:abstractNum w:abstractNumId="1">
    <w:nsid w:val="FFFFFF7D"/>
    <w:multiLevelType w:val="singleLevel"/>
    <w:tmpl w:val="03EE1A8E"/>
    <w:lvl w:ilvl="0">
      <w:start w:val="1"/>
      <w:numFmt w:val="decimal"/>
      <w:lvlText w:val="%1."/>
      <w:lvlJc w:val="left"/>
      <w:pPr>
        <w:tabs>
          <w:tab w:val="num" w:pos="1209"/>
        </w:tabs>
        <w:ind w:left="1209" w:hanging="360"/>
      </w:pPr>
    </w:lvl>
  </w:abstractNum>
  <w:abstractNum w:abstractNumId="2">
    <w:nsid w:val="FFFFFF7E"/>
    <w:multiLevelType w:val="singleLevel"/>
    <w:tmpl w:val="A72823D0"/>
    <w:lvl w:ilvl="0">
      <w:start w:val="1"/>
      <w:numFmt w:val="decimal"/>
      <w:lvlText w:val="%1."/>
      <w:lvlJc w:val="left"/>
      <w:pPr>
        <w:tabs>
          <w:tab w:val="num" w:pos="926"/>
        </w:tabs>
        <w:ind w:left="926" w:hanging="360"/>
      </w:pPr>
    </w:lvl>
  </w:abstractNum>
  <w:abstractNum w:abstractNumId="3">
    <w:nsid w:val="FFFFFF7F"/>
    <w:multiLevelType w:val="singleLevel"/>
    <w:tmpl w:val="9A5EAC30"/>
    <w:lvl w:ilvl="0">
      <w:start w:val="1"/>
      <w:numFmt w:val="decimal"/>
      <w:lvlText w:val="%1."/>
      <w:lvlJc w:val="left"/>
      <w:pPr>
        <w:tabs>
          <w:tab w:val="num" w:pos="643"/>
        </w:tabs>
        <w:ind w:left="643" w:hanging="360"/>
      </w:pPr>
    </w:lvl>
  </w:abstractNum>
  <w:abstractNum w:abstractNumId="4">
    <w:nsid w:val="FFFFFF80"/>
    <w:multiLevelType w:val="singleLevel"/>
    <w:tmpl w:val="2D0466F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6DA6FB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E9855F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A1EA7A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22EF828"/>
    <w:lvl w:ilvl="0">
      <w:start w:val="1"/>
      <w:numFmt w:val="decimal"/>
      <w:lvlText w:val="%1."/>
      <w:lvlJc w:val="left"/>
      <w:pPr>
        <w:tabs>
          <w:tab w:val="num" w:pos="360"/>
        </w:tabs>
        <w:ind w:left="360" w:hanging="360"/>
      </w:pPr>
    </w:lvl>
  </w:abstractNum>
  <w:abstractNum w:abstractNumId="9">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3"/>
    <w:multiLevelType w:val="multilevel"/>
    <w:tmpl w:val="00000003"/>
    <w:name w:val="WW8Num3"/>
    <w:lvl w:ilvl="0">
      <w:start w:val="5"/>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2"/>
      <w:numFmt w:val="decimal"/>
      <w:lvlText w:val="%1.%2.%3."/>
      <w:lvlJc w:val="left"/>
      <w:pPr>
        <w:tabs>
          <w:tab w:val="num" w:pos="1440"/>
        </w:tabs>
        <w:ind w:left="1440" w:hanging="360"/>
      </w:pPr>
      <w:rPr>
        <w:rFonts w:ascii="Times New Roman" w:eastAsia="Calibri" w:hAnsi="Times New Roman" w:cs="Times New Roman"/>
        <w:sz w:val="26"/>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B947194"/>
    <w:multiLevelType w:val="hybridMultilevel"/>
    <w:tmpl w:val="472A6CA8"/>
    <w:lvl w:ilvl="0" w:tplc="BABAE30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1F3A246C"/>
    <w:multiLevelType w:val="multilevel"/>
    <w:tmpl w:val="DEC850B6"/>
    <w:lvl w:ilvl="0">
      <w:start w:val="1"/>
      <w:numFmt w:val="decimal"/>
      <w:lvlText w:val="%1."/>
      <w:lvlJc w:val="left"/>
      <w:pPr>
        <w:ind w:left="1215" w:hanging="1215"/>
      </w:pPr>
      <w:rPr>
        <w:rFonts w:hint="default"/>
      </w:rPr>
    </w:lvl>
    <w:lvl w:ilvl="1">
      <w:start w:val="1"/>
      <w:numFmt w:val="decimal"/>
      <w:lvlText w:val="%1.%2."/>
      <w:lvlJc w:val="left"/>
      <w:pPr>
        <w:ind w:left="1935" w:hanging="1215"/>
      </w:pPr>
      <w:rPr>
        <w:rFonts w:hint="default"/>
      </w:rPr>
    </w:lvl>
    <w:lvl w:ilvl="2">
      <w:start w:val="1"/>
      <w:numFmt w:val="decimal"/>
      <w:lvlText w:val="%1.%2.%3."/>
      <w:lvlJc w:val="left"/>
      <w:pPr>
        <w:ind w:left="2655" w:hanging="1215"/>
      </w:pPr>
      <w:rPr>
        <w:rFonts w:hint="default"/>
      </w:rPr>
    </w:lvl>
    <w:lvl w:ilvl="3">
      <w:start w:val="1"/>
      <w:numFmt w:val="decimal"/>
      <w:lvlText w:val="%1.%2.%3.%4."/>
      <w:lvlJc w:val="left"/>
      <w:pPr>
        <w:ind w:left="3375" w:hanging="1215"/>
      </w:pPr>
      <w:rPr>
        <w:rFonts w:hint="default"/>
      </w:rPr>
    </w:lvl>
    <w:lvl w:ilvl="4">
      <w:start w:val="1"/>
      <w:numFmt w:val="decimal"/>
      <w:lvlText w:val="%1.%2.%3.%4.%5."/>
      <w:lvlJc w:val="left"/>
      <w:pPr>
        <w:ind w:left="4095" w:hanging="121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nsid w:val="21765DA4"/>
    <w:multiLevelType w:val="hybridMultilevel"/>
    <w:tmpl w:val="D2F6D622"/>
    <w:lvl w:ilvl="0" w:tplc="82BE5456">
      <w:start w:val="1"/>
      <w:numFmt w:val="decimal"/>
      <w:lvlText w:val="%1)"/>
      <w:lvlJc w:val="left"/>
      <w:pPr>
        <w:ind w:left="1262" w:hanging="360"/>
      </w:pPr>
      <w:rPr>
        <w:rFonts w:hint="default"/>
      </w:rPr>
    </w:lvl>
    <w:lvl w:ilvl="1" w:tplc="04190019" w:tentative="1">
      <w:start w:val="1"/>
      <w:numFmt w:val="lowerLetter"/>
      <w:lvlText w:val="%2."/>
      <w:lvlJc w:val="left"/>
      <w:pPr>
        <w:ind w:left="1982" w:hanging="360"/>
      </w:pPr>
    </w:lvl>
    <w:lvl w:ilvl="2" w:tplc="0419001B" w:tentative="1">
      <w:start w:val="1"/>
      <w:numFmt w:val="lowerRoman"/>
      <w:lvlText w:val="%3."/>
      <w:lvlJc w:val="right"/>
      <w:pPr>
        <w:ind w:left="2702" w:hanging="180"/>
      </w:pPr>
    </w:lvl>
    <w:lvl w:ilvl="3" w:tplc="0419000F" w:tentative="1">
      <w:start w:val="1"/>
      <w:numFmt w:val="decimal"/>
      <w:lvlText w:val="%4."/>
      <w:lvlJc w:val="left"/>
      <w:pPr>
        <w:ind w:left="3422" w:hanging="360"/>
      </w:pPr>
    </w:lvl>
    <w:lvl w:ilvl="4" w:tplc="04190019" w:tentative="1">
      <w:start w:val="1"/>
      <w:numFmt w:val="lowerLetter"/>
      <w:lvlText w:val="%5."/>
      <w:lvlJc w:val="left"/>
      <w:pPr>
        <w:ind w:left="4142" w:hanging="360"/>
      </w:pPr>
    </w:lvl>
    <w:lvl w:ilvl="5" w:tplc="0419001B" w:tentative="1">
      <w:start w:val="1"/>
      <w:numFmt w:val="lowerRoman"/>
      <w:lvlText w:val="%6."/>
      <w:lvlJc w:val="right"/>
      <w:pPr>
        <w:ind w:left="4862" w:hanging="180"/>
      </w:pPr>
    </w:lvl>
    <w:lvl w:ilvl="6" w:tplc="0419000F" w:tentative="1">
      <w:start w:val="1"/>
      <w:numFmt w:val="decimal"/>
      <w:lvlText w:val="%7."/>
      <w:lvlJc w:val="left"/>
      <w:pPr>
        <w:ind w:left="5582" w:hanging="360"/>
      </w:pPr>
    </w:lvl>
    <w:lvl w:ilvl="7" w:tplc="04190019" w:tentative="1">
      <w:start w:val="1"/>
      <w:numFmt w:val="lowerLetter"/>
      <w:lvlText w:val="%8."/>
      <w:lvlJc w:val="left"/>
      <w:pPr>
        <w:ind w:left="6302" w:hanging="360"/>
      </w:pPr>
    </w:lvl>
    <w:lvl w:ilvl="8" w:tplc="0419001B" w:tentative="1">
      <w:start w:val="1"/>
      <w:numFmt w:val="lowerRoman"/>
      <w:lvlText w:val="%9."/>
      <w:lvlJc w:val="right"/>
      <w:pPr>
        <w:ind w:left="7022" w:hanging="180"/>
      </w:pPr>
    </w:lvl>
  </w:abstractNum>
  <w:abstractNum w:abstractNumId="14">
    <w:nsid w:val="21DF3385"/>
    <w:multiLevelType w:val="hybridMultilevel"/>
    <w:tmpl w:val="4784ECC4"/>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EE6415"/>
    <w:multiLevelType w:val="hybridMultilevel"/>
    <w:tmpl w:val="53F41E76"/>
    <w:lvl w:ilvl="0" w:tplc="CAF0CD66">
      <w:start w:val="2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1BD5F83"/>
    <w:multiLevelType w:val="multilevel"/>
    <w:tmpl w:val="6016AD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4C36DE2"/>
    <w:multiLevelType w:val="hybridMultilevel"/>
    <w:tmpl w:val="9DC8B25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01C3E88"/>
    <w:multiLevelType w:val="hybridMultilevel"/>
    <w:tmpl w:val="00506818"/>
    <w:lvl w:ilvl="0" w:tplc="E2740084">
      <w:start w:val="23"/>
      <w:numFmt w:val="decimal"/>
      <w:lvlText w:val="%1)"/>
      <w:lvlJc w:val="left"/>
      <w:pPr>
        <w:ind w:left="927" w:hanging="360"/>
      </w:pPr>
      <w:rPr>
        <w:rFonts w:eastAsia="MS Mincho"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0705773"/>
    <w:multiLevelType w:val="hybridMultilevel"/>
    <w:tmpl w:val="27A40EFA"/>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31D754C"/>
    <w:multiLevelType w:val="multilevel"/>
    <w:tmpl w:val="76B6B482"/>
    <w:lvl w:ilvl="0">
      <w:start w:val="1"/>
      <w:numFmt w:val="decimal"/>
      <w:lvlText w:val="%1."/>
      <w:lvlJc w:val="left"/>
      <w:pPr>
        <w:tabs>
          <w:tab w:val="num" w:pos="1530"/>
        </w:tabs>
        <w:ind w:left="1530" w:hanging="450"/>
      </w:pPr>
      <w:rPr>
        <w:rFonts w:cs="Times New Roman"/>
      </w:rPr>
    </w:lvl>
    <w:lvl w:ilvl="1">
      <w:start w:val="1"/>
      <w:numFmt w:val="decimal"/>
      <w:lvlText w:val="%1.%2."/>
      <w:lvlJc w:val="left"/>
      <w:pPr>
        <w:tabs>
          <w:tab w:val="num" w:pos="1260"/>
        </w:tabs>
        <w:ind w:left="1260" w:hanging="720"/>
      </w:pPr>
      <w:rPr>
        <w:rFonts w:cs="Times New Roman"/>
        <w:color w:val="auto"/>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2700"/>
        </w:tabs>
        <w:ind w:left="2700" w:hanging="1080"/>
      </w:pPr>
      <w:rPr>
        <w:rFonts w:cs="Times New Roman"/>
      </w:rPr>
    </w:lvl>
    <w:lvl w:ilvl="4">
      <w:start w:val="1"/>
      <w:numFmt w:val="decimal"/>
      <w:lvlText w:val="%1.%2.%3.%4.%5."/>
      <w:lvlJc w:val="left"/>
      <w:pPr>
        <w:tabs>
          <w:tab w:val="num" w:pos="3240"/>
        </w:tabs>
        <w:ind w:left="3240" w:hanging="1080"/>
      </w:pPr>
      <w:rPr>
        <w:rFonts w:cs="Times New Roman"/>
      </w:rPr>
    </w:lvl>
    <w:lvl w:ilvl="5">
      <w:start w:val="1"/>
      <w:numFmt w:val="decimal"/>
      <w:lvlText w:val="%1.%2.%3.%4.%5.%6."/>
      <w:lvlJc w:val="left"/>
      <w:pPr>
        <w:tabs>
          <w:tab w:val="num" w:pos="4140"/>
        </w:tabs>
        <w:ind w:left="4140" w:hanging="1440"/>
      </w:pPr>
      <w:rPr>
        <w:rFonts w:cs="Times New Roman"/>
      </w:rPr>
    </w:lvl>
    <w:lvl w:ilvl="6">
      <w:start w:val="1"/>
      <w:numFmt w:val="decimal"/>
      <w:lvlText w:val="%1.%2.%3.%4.%5.%6.%7."/>
      <w:lvlJc w:val="left"/>
      <w:pPr>
        <w:tabs>
          <w:tab w:val="num" w:pos="4680"/>
        </w:tabs>
        <w:ind w:left="4680" w:hanging="1440"/>
      </w:pPr>
      <w:rPr>
        <w:rFonts w:cs="Times New Roman"/>
      </w:rPr>
    </w:lvl>
    <w:lvl w:ilvl="7">
      <w:start w:val="1"/>
      <w:numFmt w:val="decimal"/>
      <w:lvlText w:val="%1.%2.%3.%4.%5.%6.%7.%8."/>
      <w:lvlJc w:val="left"/>
      <w:pPr>
        <w:tabs>
          <w:tab w:val="num" w:pos="5580"/>
        </w:tabs>
        <w:ind w:left="5580" w:hanging="1800"/>
      </w:pPr>
      <w:rPr>
        <w:rFonts w:cs="Times New Roman"/>
      </w:rPr>
    </w:lvl>
    <w:lvl w:ilvl="8">
      <w:start w:val="1"/>
      <w:numFmt w:val="decimal"/>
      <w:lvlText w:val="%1.%2.%3.%4.%5.%6.%7.%8.%9."/>
      <w:lvlJc w:val="left"/>
      <w:pPr>
        <w:tabs>
          <w:tab w:val="num" w:pos="6120"/>
        </w:tabs>
        <w:ind w:left="6120" w:hanging="1800"/>
      </w:pPr>
      <w:rPr>
        <w:rFonts w:cs="Times New Roman"/>
      </w:rPr>
    </w:lvl>
  </w:abstractNum>
  <w:abstractNum w:abstractNumId="21">
    <w:nsid w:val="5E3E3CF8"/>
    <w:multiLevelType w:val="hybridMultilevel"/>
    <w:tmpl w:val="59B4C1D8"/>
    <w:lvl w:ilvl="0" w:tplc="2EC002F8">
      <w:numFmt w:val="bullet"/>
      <w:lvlText w:val="-"/>
      <w:lvlJc w:val="left"/>
      <w:pPr>
        <w:tabs>
          <w:tab w:val="num" w:pos="1699"/>
        </w:tabs>
        <w:ind w:left="1699" w:hanging="990"/>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2">
    <w:nsid w:val="60210EFA"/>
    <w:multiLevelType w:val="hybridMultilevel"/>
    <w:tmpl w:val="4A0C40D2"/>
    <w:lvl w:ilvl="0" w:tplc="C59A44AE">
      <w:start w:val="1"/>
      <w:numFmt w:val="bullet"/>
      <w:lvlText w:val="-"/>
      <w:lvlJc w:val="left"/>
      <w:pPr>
        <w:tabs>
          <w:tab w:val="num" w:pos="1594"/>
        </w:tabs>
        <w:ind w:left="1594" w:hanging="885"/>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3">
    <w:nsid w:val="65F129E0"/>
    <w:multiLevelType w:val="hybridMultilevel"/>
    <w:tmpl w:val="C59224BA"/>
    <w:lvl w:ilvl="0" w:tplc="04190011">
      <w:start w:val="2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66C447F7"/>
    <w:multiLevelType w:val="hybridMultilevel"/>
    <w:tmpl w:val="D194DAD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E5386B"/>
    <w:multiLevelType w:val="hybridMultilevel"/>
    <w:tmpl w:val="28C4489A"/>
    <w:lvl w:ilvl="0" w:tplc="48985F04">
      <w:start w:val="1"/>
      <w:numFmt w:val="decimal"/>
      <w:lvlText w:val="%1)"/>
      <w:lvlJc w:val="left"/>
      <w:pPr>
        <w:ind w:left="360" w:hanging="360"/>
      </w:pPr>
      <w:rPr>
        <w:rFonts w:hint="default"/>
      </w:rPr>
    </w:lvl>
    <w:lvl w:ilvl="1" w:tplc="04190019" w:tentative="1">
      <w:start w:val="1"/>
      <w:numFmt w:val="lowerLetter"/>
      <w:lvlText w:val="%2."/>
      <w:lvlJc w:val="left"/>
      <w:pPr>
        <w:ind w:left="752" w:hanging="360"/>
      </w:pPr>
    </w:lvl>
    <w:lvl w:ilvl="2" w:tplc="0419001B" w:tentative="1">
      <w:start w:val="1"/>
      <w:numFmt w:val="lowerRoman"/>
      <w:lvlText w:val="%3."/>
      <w:lvlJc w:val="right"/>
      <w:pPr>
        <w:ind w:left="1472" w:hanging="180"/>
      </w:pPr>
    </w:lvl>
    <w:lvl w:ilvl="3" w:tplc="0419000F" w:tentative="1">
      <w:start w:val="1"/>
      <w:numFmt w:val="decimal"/>
      <w:lvlText w:val="%4."/>
      <w:lvlJc w:val="left"/>
      <w:pPr>
        <w:ind w:left="2192" w:hanging="360"/>
      </w:pPr>
    </w:lvl>
    <w:lvl w:ilvl="4" w:tplc="04190019" w:tentative="1">
      <w:start w:val="1"/>
      <w:numFmt w:val="lowerLetter"/>
      <w:lvlText w:val="%5."/>
      <w:lvlJc w:val="left"/>
      <w:pPr>
        <w:ind w:left="2912" w:hanging="360"/>
      </w:pPr>
    </w:lvl>
    <w:lvl w:ilvl="5" w:tplc="0419001B" w:tentative="1">
      <w:start w:val="1"/>
      <w:numFmt w:val="lowerRoman"/>
      <w:lvlText w:val="%6."/>
      <w:lvlJc w:val="right"/>
      <w:pPr>
        <w:ind w:left="3632" w:hanging="180"/>
      </w:pPr>
    </w:lvl>
    <w:lvl w:ilvl="6" w:tplc="0419000F" w:tentative="1">
      <w:start w:val="1"/>
      <w:numFmt w:val="decimal"/>
      <w:lvlText w:val="%7."/>
      <w:lvlJc w:val="left"/>
      <w:pPr>
        <w:ind w:left="4352" w:hanging="360"/>
      </w:pPr>
    </w:lvl>
    <w:lvl w:ilvl="7" w:tplc="04190019" w:tentative="1">
      <w:start w:val="1"/>
      <w:numFmt w:val="lowerLetter"/>
      <w:lvlText w:val="%8."/>
      <w:lvlJc w:val="left"/>
      <w:pPr>
        <w:ind w:left="5072" w:hanging="360"/>
      </w:pPr>
    </w:lvl>
    <w:lvl w:ilvl="8" w:tplc="0419001B" w:tentative="1">
      <w:start w:val="1"/>
      <w:numFmt w:val="lowerRoman"/>
      <w:lvlText w:val="%9."/>
      <w:lvlJc w:val="right"/>
      <w:pPr>
        <w:ind w:left="5792"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2"/>
  </w:num>
  <w:num w:numId="6">
    <w:abstractNumId w:val="11"/>
  </w:num>
  <w:num w:numId="7">
    <w:abstractNumId w:val="14"/>
  </w:num>
  <w:num w:numId="8">
    <w:abstractNumId w:val="24"/>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9"/>
  </w:num>
  <w:num w:numId="19">
    <w:abstractNumId w:val="16"/>
  </w:num>
  <w:num w:numId="20">
    <w:abstractNumId w:val="17"/>
  </w:num>
  <w:num w:numId="21">
    <w:abstractNumId w:val="19"/>
  </w:num>
  <w:num w:numId="22">
    <w:abstractNumId w:val="25"/>
  </w:num>
  <w:num w:numId="23">
    <w:abstractNumId w:val="23"/>
  </w:num>
  <w:num w:numId="24">
    <w:abstractNumId w:val="18"/>
  </w:num>
  <w:num w:numId="25">
    <w:abstractNumId w:val="15"/>
  </w:num>
  <w:num w:numId="26">
    <w:abstractNumId w:val="10"/>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17306"/>
    <w:rsid w:val="00002F66"/>
    <w:rsid w:val="0002071B"/>
    <w:rsid w:val="000621FD"/>
    <w:rsid w:val="00064A95"/>
    <w:rsid w:val="000651BA"/>
    <w:rsid w:val="00076E31"/>
    <w:rsid w:val="000A3BB3"/>
    <w:rsid w:val="000C5708"/>
    <w:rsid w:val="000D433A"/>
    <w:rsid w:val="000E13DE"/>
    <w:rsid w:val="000E67A8"/>
    <w:rsid w:val="000F5F4D"/>
    <w:rsid w:val="000F7E8E"/>
    <w:rsid w:val="00105994"/>
    <w:rsid w:val="00116E75"/>
    <w:rsid w:val="00122E1E"/>
    <w:rsid w:val="001348D0"/>
    <w:rsid w:val="001372D1"/>
    <w:rsid w:val="00143263"/>
    <w:rsid w:val="001434D8"/>
    <w:rsid w:val="00145C72"/>
    <w:rsid w:val="0015226E"/>
    <w:rsid w:val="001548F3"/>
    <w:rsid w:val="001624CD"/>
    <w:rsid w:val="0016426C"/>
    <w:rsid w:val="0016674F"/>
    <w:rsid w:val="001724E9"/>
    <w:rsid w:val="001743BD"/>
    <w:rsid w:val="00182CDC"/>
    <w:rsid w:val="001C5E64"/>
    <w:rsid w:val="001D3368"/>
    <w:rsid w:val="001D3B11"/>
    <w:rsid w:val="001D65F3"/>
    <w:rsid w:val="001F4A99"/>
    <w:rsid w:val="002024EA"/>
    <w:rsid w:val="00205D98"/>
    <w:rsid w:val="00215C3C"/>
    <w:rsid w:val="00221888"/>
    <w:rsid w:val="002245A0"/>
    <w:rsid w:val="00227C29"/>
    <w:rsid w:val="00231333"/>
    <w:rsid w:val="00231A25"/>
    <w:rsid w:val="002322E1"/>
    <w:rsid w:val="0024312E"/>
    <w:rsid w:val="00267A54"/>
    <w:rsid w:val="00276ED1"/>
    <w:rsid w:val="00280BA9"/>
    <w:rsid w:val="00293989"/>
    <w:rsid w:val="002966C0"/>
    <w:rsid w:val="002974C3"/>
    <w:rsid w:val="002A0245"/>
    <w:rsid w:val="002C4C33"/>
    <w:rsid w:val="002C79AF"/>
    <w:rsid w:val="002D7331"/>
    <w:rsid w:val="002E0EB5"/>
    <w:rsid w:val="002E66F8"/>
    <w:rsid w:val="002F39BC"/>
    <w:rsid w:val="00306B5C"/>
    <w:rsid w:val="0031265D"/>
    <w:rsid w:val="00313391"/>
    <w:rsid w:val="0033509A"/>
    <w:rsid w:val="00344F3B"/>
    <w:rsid w:val="003466F3"/>
    <w:rsid w:val="003566D5"/>
    <w:rsid w:val="0038181D"/>
    <w:rsid w:val="003852EC"/>
    <w:rsid w:val="003A0A5A"/>
    <w:rsid w:val="003A55B1"/>
    <w:rsid w:val="003B2932"/>
    <w:rsid w:val="003B375B"/>
    <w:rsid w:val="003B3C36"/>
    <w:rsid w:val="003D2EBD"/>
    <w:rsid w:val="003F0D7C"/>
    <w:rsid w:val="003F742B"/>
    <w:rsid w:val="00406481"/>
    <w:rsid w:val="0040695B"/>
    <w:rsid w:val="00411D3A"/>
    <w:rsid w:val="004240C7"/>
    <w:rsid w:val="00441C66"/>
    <w:rsid w:val="0045785D"/>
    <w:rsid w:val="004630AB"/>
    <w:rsid w:val="004670EE"/>
    <w:rsid w:val="00471371"/>
    <w:rsid w:val="0047759F"/>
    <w:rsid w:val="00487E2B"/>
    <w:rsid w:val="004A4045"/>
    <w:rsid w:val="004C7875"/>
    <w:rsid w:val="004D2DAC"/>
    <w:rsid w:val="004D2E13"/>
    <w:rsid w:val="004D4111"/>
    <w:rsid w:val="004E4D9B"/>
    <w:rsid w:val="004E598B"/>
    <w:rsid w:val="004F5C41"/>
    <w:rsid w:val="004F5C6D"/>
    <w:rsid w:val="004F7E82"/>
    <w:rsid w:val="00502F90"/>
    <w:rsid w:val="00521D00"/>
    <w:rsid w:val="0053100F"/>
    <w:rsid w:val="00536B8B"/>
    <w:rsid w:val="00540F8D"/>
    <w:rsid w:val="00552EB7"/>
    <w:rsid w:val="00564A69"/>
    <w:rsid w:val="00564BF0"/>
    <w:rsid w:val="00567A7B"/>
    <w:rsid w:val="005764B2"/>
    <w:rsid w:val="00582DCE"/>
    <w:rsid w:val="005A4185"/>
    <w:rsid w:val="005A48FF"/>
    <w:rsid w:val="005A6034"/>
    <w:rsid w:val="005B5BAE"/>
    <w:rsid w:val="005C043F"/>
    <w:rsid w:val="005C22C3"/>
    <w:rsid w:val="005C3C6A"/>
    <w:rsid w:val="005C660F"/>
    <w:rsid w:val="005D093A"/>
    <w:rsid w:val="005F5379"/>
    <w:rsid w:val="0060060B"/>
    <w:rsid w:val="00604354"/>
    <w:rsid w:val="00607C4C"/>
    <w:rsid w:val="006166DE"/>
    <w:rsid w:val="0061694F"/>
    <w:rsid w:val="0062034F"/>
    <w:rsid w:val="00626435"/>
    <w:rsid w:val="00633346"/>
    <w:rsid w:val="006361E5"/>
    <w:rsid w:val="00637457"/>
    <w:rsid w:val="00647024"/>
    <w:rsid w:val="0067243A"/>
    <w:rsid w:val="006761A6"/>
    <w:rsid w:val="00676B65"/>
    <w:rsid w:val="00677657"/>
    <w:rsid w:val="00685F34"/>
    <w:rsid w:val="00695E82"/>
    <w:rsid w:val="00696D1F"/>
    <w:rsid w:val="006970D0"/>
    <w:rsid w:val="006A0DB1"/>
    <w:rsid w:val="006A1C0C"/>
    <w:rsid w:val="006A61F8"/>
    <w:rsid w:val="006B329C"/>
    <w:rsid w:val="006B3B75"/>
    <w:rsid w:val="006B451B"/>
    <w:rsid w:val="006B700C"/>
    <w:rsid w:val="006C6AF3"/>
    <w:rsid w:val="006D3412"/>
    <w:rsid w:val="006E684E"/>
    <w:rsid w:val="006E7A33"/>
    <w:rsid w:val="00713048"/>
    <w:rsid w:val="007147E6"/>
    <w:rsid w:val="00714D5A"/>
    <w:rsid w:val="007314AB"/>
    <w:rsid w:val="00736A8F"/>
    <w:rsid w:val="00772E55"/>
    <w:rsid w:val="00773FFE"/>
    <w:rsid w:val="00777362"/>
    <w:rsid w:val="00782AF1"/>
    <w:rsid w:val="00787D2A"/>
    <w:rsid w:val="00791089"/>
    <w:rsid w:val="007933BE"/>
    <w:rsid w:val="00797E0F"/>
    <w:rsid w:val="007A72D4"/>
    <w:rsid w:val="007B2D2C"/>
    <w:rsid w:val="007B5125"/>
    <w:rsid w:val="007B7A10"/>
    <w:rsid w:val="007C2655"/>
    <w:rsid w:val="007D2363"/>
    <w:rsid w:val="007D2ED1"/>
    <w:rsid w:val="007E2F65"/>
    <w:rsid w:val="00817778"/>
    <w:rsid w:val="00826960"/>
    <w:rsid w:val="0083463C"/>
    <w:rsid w:val="008625D0"/>
    <w:rsid w:val="0086427C"/>
    <w:rsid w:val="0086512C"/>
    <w:rsid w:val="00875724"/>
    <w:rsid w:val="00876B96"/>
    <w:rsid w:val="008932A7"/>
    <w:rsid w:val="00893D01"/>
    <w:rsid w:val="008A7114"/>
    <w:rsid w:val="008D4BD9"/>
    <w:rsid w:val="008E625B"/>
    <w:rsid w:val="008F4BC0"/>
    <w:rsid w:val="009162F5"/>
    <w:rsid w:val="00940F30"/>
    <w:rsid w:val="00961BE9"/>
    <w:rsid w:val="0096562F"/>
    <w:rsid w:val="0097381C"/>
    <w:rsid w:val="00973C13"/>
    <w:rsid w:val="0097621B"/>
    <w:rsid w:val="00981730"/>
    <w:rsid w:val="00990557"/>
    <w:rsid w:val="00990BBC"/>
    <w:rsid w:val="00992DAD"/>
    <w:rsid w:val="009D00D1"/>
    <w:rsid w:val="009D05C9"/>
    <w:rsid w:val="009D17A4"/>
    <w:rsid w:val="009E236E"/>
    <w:rsid w:val="009E7E05"/>
    <w:rsid w:val="009F16A7"/>
    <w:rsid w:val="009F5FA5"/>
    <w:rsid w:val="00A07880"/>
    <w:rsid w:val="00A11907"/>
    <w:rsid w:val="00A17306"/>
    <w:rsid w:val="00A51288"/>
    <w:rsid w:val="00A53FD4"/>
    <w:rsid w:val="00A55688"/>
    <w:rsid w:val="00A64D4B"/>
    <w:rsid w:val="00A80092"/>
    <w:rsid w:val="00A83FFD"/>
    <w:rsid w:val="00A937F3"/>
    <w:rsid w:val="00AA2017"/>
    <w:rsid w:val="00AA5AFF"/>
    <w:rsid w:val="00AA5E26"/>
    <w:rsid w:val="00AB2414"/>
    <w:rsid w:val="00AC457C"/>
    <w:rsid w:val="00AF25CA"/>
    <w:rsid w:val="00AF2628"/>
    <w:rsid w:val="00AF3040"/>
    <w:rsid w:val="00AF5CD8"/>
    <w:rsid w:val="00B14D1B"/>
    <w:rsid w:val="00B16A44"/>
    <w:rsid w:val="00B303A2"/>
    <w:rsid w:val="00B31BDA"/>
    <w:rsid w:val="00B410D1"/>
    <w:rsid w:val="00B43FCF"/>
    <w:rsid w:val="00B44DCD"/>
    <w:rsid w:val="00B4590F"/>
    <w:rsid w:val="00B609F0"/>
    <w:rsid w:val="00B64E6D"/>
    <w:rsid w:val="00B6725C"/>
    <w:rsid w:val="00B67DF5"/>
    <w:rsid w:val="00B90CF8"/>
    <w:rsid w:val="00B94329"/>
    <w:rsid w:val="00B94CE1"/>
    <w:rsid w:val="00B97F75"/>
    <w:rsid w:val="00BA1C6A"/>
    <w:rsid w:val="00BB6701"/>
    <w:rsid w:val="00BD6F77"/>
    <w:rsid w:val="00BD7B0E"/>
    <w:rsid w:val="00BE4A62"/>
    <w:rsid w:val="00BF1A16"/>
    <w:rsid w:val="00C00D2C"/>
    <w:rsid w:val="00C05C5B"/>
    <w:rsid w:val="00C32E15"/>
    <w:rsid w:val="00C341D8"/>
    <w:rsid w:val="00C37B08"/>
    <w:rsid w:val="00C452C4"/>
    <w:rsid w:val="00C50B74"/>
    <w:rsid w:val="00C50E73"/>
    <w:rsid w:val="00C52E5A"/>
    <w:rsid w:val="00C56177"/>
    <w:rsid w:val="00C63E12"/>
    <w:rsid w:val="00C64134"/>
    <w:rsid w:val="00C71144"/>
    <w:rsid w:val="00C86159"/>
    <w:rsid w:val="00C94909"/>
    <w:rsid w:val="00CA09EE"/>
    <w:rsid w:val="00CA0B6D"/>
    <w:rsid w:val="00CA2E96"/>
    <w:rsid w:val="00CA400E"/>
    <w:rsid w:val="00CC1224"/>
    <w:rsid w:val="00CC3F1A"/>
    <w:rsid w:val="00CD0994"/>
    <w:rsid w:val="00CD30A2"/>
    <w:rsid w:val="00CD5CBD"/>
    <w:rsid w:val="00CE0B8F"/>
    <w:rsid w:val="00CE6CDD"/>
    <w:rsid w:val="00D00082"/>
    <w:rsid w:val="00D0342F"/>
    <w:rsid w:val="00D03EAF"/>
    <w:rsid w:val="00D06DC3"/>
    <w:rsid w:val="00D36C9B"/>
    <w:rsid w:val="00D37577"/>
    <w:rsid w:val="00D40775"/>
    <w:rsid w:val="00D44A68"/>
    <w:rsid w:val="00D70B65"/>
    <w:rsid w:val="00D76376"/>
    <w:rsid w:val="00D82407"/>
    <w:rsid w:val="00D854C7"/>
    <w:rsid w:val="00D92ED4"/>
    <w:rsid w:val="00D97865"/>
    <w:rsid w:val="00DE2783"/>
    <w:rsid w:val="00DE575F"/>
    <w:rsid w:val="00E10C63"/>
    <w:rsid w:val="00E16E90"/>
    <w:rsid w:val="00E20FE1"/>
    <w:rsid w:val="00E23E3C"/>
    <w:rsid w:val="00E2767C"/>
    <w:rsid w:val="00E3240A"/>
    <w:rsid w:val="00E4771E"/>
    <w:rsid w:val="00E66183"/>
    <w:rsid w:val="00E72613"/>
    <w:rsid w:val="00E74C86"/>
    <w:rsid w:val="00E76DDF"/>
    <w:rsid w:val="00E82757"/>
    <w:rsid w:val="00E96258"/>
    <w:rsid w:val="00EA1AD7"/>
    <w:rsid w:val="00EA46C0"/>
    <w:rsid w:val="00EC08DF"/>
    <w:rsid w:val="00EC634B"/>
    <w:rsid w:val="00ED19F7"/>
    <w:rsid w:val="00ED5A2D"/>
    <w:rsid w:val="00EE05DA"/>
    <w:rsid w:val="00EE2A9E"/>
    <w:rsid w:val="00EF5A3F"/>
    <w:rsid w:val="00F35B9E"/>
    <w:rsid w:val="00F47063"/>
    <w:rsid w:val="00F529B1"/>
    <w:rsid w:val="00F6411B"/>
    <w:rsid w:val="00F71088"/>
    <w:rsid w:val="00F7679E"/>
    <w:rsid w:val="00F77196"/>
    <w:rsid w:val="00F83B13"/>
    <w:rsid w:val="00F857D6"/>
    <w:rsid w:val="00F862B5"/>
    <w:rsid w:val="00F920B2"/>
    <w:rsid w:val="00FB2270"/>
    <w:rsid w:val="00FB42DC"/>
    <w:rsid w:val="00FC0137"/>
    <w:rsid w:val="00FC740F"/>
    <w:rsid w:val="00FD3715"/>
    <w:rsid w:val="00FE2922"/>
    <w:rsid w:val="00FF78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3" w:uiPriority="0"/>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84E"/>
  </w:style>
  <w:style w:type="paragraph" w:styleId="1">
    <w:name w:val="heading 1"/>
    <w:aliases w:val="Глава,Заголов,H1,1,(раздел)"/>
    <w:basedOn w:val="a"/>
    <w:next w:val="a"/>
    <w:link w:val="10"/>
    <w:qFormat/>
    <w:rsid w:val="00313391"/>
    <w:pPr>
      <w:keepNext/>
      <w:autoSpaceDE w:val="0"/>
      <w:autoSpaceDN w:val="0"/>
      <w:spacing w:after="0" w:line="240" w:lineRule="auto"/>
      <w:ind w:left="2880"/>
      <w:outlineLvl w:val="0"/>
    </w:pPr>
    <w:rPr>
      <w:rFonts w:ascii="Times New Roman" w:eastAsia="Calibri" w:hAnsi="Times New Roman" w:cs="Times New Roman"/>
      <w:sz w:val="28"/>
      <w:szCs w:val="28"/>
    </w:rPr>
  </w:style>
  <w:style w:type="paragraph" w:styleId="2">
    <w:name w:val="heading 2"/>
    <w:aliases w:val="Раздел,карт,H2,Numbered text 3,2 headline,h,headline,h2,2,(подраздел),Reset numbering"/>
    <w:basedOn w:val="a"/>
    <w:next w:val="a"/>
    <w:link w:val="20"/>
    <w:qFormat/>
    <w:rsid w:val="00313391"/>
    <w:pPr>
      <w:keepNext/>
      <w:spacing w:before="240" w:after="60" w:line="240" w:lineRule="auto"/>
      <w:outlineLvl w:val="1"/>
    </w:pPr>
    <w:rPr>
      <w:rFonts w:ascii="Arial" w:eastAsia="Calibri" w:hAnsi="Arial" w:cs="Times New Roman"/>
      <w:b/>
      <w:bCs/>
      <w:i/>
      <w:iCs/>
      <w:sz w:val="28"/>
      <w:szCs w:val="28"/>
    </w:rPr>
  </w:style>
  <w:style w:type="paragraph" w:styleId="3">
    <w:name w:val="heading 3"/>
    <w:basedOn w:val="a"/>
    <w:next w:val="a"/>
    <w:link w:val="30"/>
    <w:uiPriority w:val="9"/>
    <w:unhideWhenUsed/>
    <w:qFormat/>
    <w:rsid w:val="00A1730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A404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313391"/>
    <w:pPr>
      <w:keepNext/>
      <w:spacing w:after="0" w:line="240" w:lineRule="auto"/>
      <w:ind w:left="5060" w:right="-2"/>
      <w:jc w:val="both"/>
      <w:outlineLvl w:val="4"/>
    </w:pPr>
    <w:rPr>
      <w:rFonts w:ascii="Times New Roman" w:eastAsia="Times New Roman" w:hAnsi="Times New Roman" w:cs="Times New Roman"/>
      <w:noProof/>
      <w:sz w:val="26"/>
      <w:szCs w:val="26"/>
    </w:rPr>
  </w:style>
  <w:style w:type="paragraph" w:styleId="6">
    <w:name w:val="heading 6"/>
    <w:basedOn w:val="a"/>
    <w:next w:val="a"/>
    <w:link w:val="60"/>
    <w:uiPriority w:val="9"/>
    <w:unhideWhenUsed/>
    <w:qFormat/>
    <w:rsid w:val="005A603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313391"/>
    <w:pPr>
      <w:keepNext/>
      <w:spacing w:after="0" w:line="240" w:lineRule="auto"/>
      <w:ind w:left="5220"/>
      <w:jc w:val="both"/>
      <w:outlineLvl w:val="6"/>
    </w:pPr>
    <w:rPr>
      <w:rFonts w:ascii="Times New Roman" w:eastAsia="Times New Roman" w:hAnsi="Times New Roman" w:cs="Times New Roman"/>
      <w:sz w:val="26"/>
      <w:szCs w:val="26"/>
    </w:rPr>
  </w:style>
  <w:style w:type="paragraph" w:styleId="8">
    <w:name w:val="heading 8"/>
    <w:basedOn w:val="a"/>
    <w:next w:val="a"/>
    <w:link w:val="80"/>
    <w:qFormat/>
    <w:rsid w:val="00313391"/>
    <w:pPr>
      <w:keepNext/>
      <w:spacing w:after="0" w:line="240" w:lineRule="auto"/>
      <w:jc w:val="center"/>
      <w:outlineLvl w:val="7"/>
    </w:pPr>
    <w:rPr>
      <w:rFonts w:ascii="Times New Roman" w:eastAsia="Times New Roman" w:hAnsi="Times New Roman" w:cs="Times New Roman"/>
      <w:sz w:val="26"/>
      <w:szCs w:val="26"/>
      <w:lang w:eastAsia="en-US"/>
    </w:rPr>
  </w:style>
  <w:style w:type="paragraph" w:styleId="9">
    <w:name w:val="heading 9"/>
    <w:basedOn w:val="a"/>
    <w:next w:val="a"/>
    <w:link w:val="90"/>
    <w:qFormat/>
    <w:rsid w:val="00313391"/>
    <w:pPr>
      <w:keepNext/>
      <w:spacing w:after="0" w:line="240" w:lineRule="auto"/>
      <w:ind w:left="5060" w:right="-2"/>
      <w:jc w:val="right"/>
      <w:outlineLvl w:val="8"/>
    </w:pPr>
    <w:rPr>
      <w:rFonts w:ascii="Times New Roman" w:eastAsia="Times New Roman" w:hAnsi="Times New Roman" w:cs="Times New Roman"/>
      <w:noProo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17306"/>
    <w:rPr>
      <w:rFonts w:asciiTheme="majorHAnsi" w:eastAsiaTheme="majorEastAsia" w:hAnsiTheme="majorHAnsi" w:cstheme="majorBidi"/>
      <w:b/>
      <w:bCs/>
      <w:color w:val="4F81BD" w:themeColor="accent1"/>
      <w:lang w:eastAsia="ru-RU"/>
    </w:rPr>
  </w:style>
  <w:style w:type="paragraph" w:styleId="31">
    <w:name w:val="Body Text Indent 3"/>
    <w:basedOn w:val="a"/>
    <w:link w:val="32"/>
    <w:uiPriority w:val="99"/>
    <w:semiHidden/>
    <w:unhideWhenUsed/>
    <w:rsid w:val="00A17306"/>
    <w:pPr>
      <w:spacing w:after="120"/>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uiPriority w:val="99"/>
    <w:semiHidden/>
    <w:rsid w:val="00A17306"/>
    <w:rPr>
      <w:rFonts w:ascii="Times New Roman" w:eastAsia="Times New Roman" w:hAnsi="Times New Roman" w:cs="Times New Roman"/>
      <w:sz w:val="16"/>
      <w:szCs w:val="16"/>
      <w:lang w:eastAsia="ru-RU"/>
    </w:rPr>
  </w:style>
  <w:style w:type="paragraph" w:styleId="a3">
    <w:name w:val="footnote text"/>
    <w:basedOn w:val="a"/>
    <w:link w:val="a4"/>
    <w:uiPriority w:val="99"/>
    <w:semiHidden/>
    <w:rsid w:val="00A17306"/>
    <w:rPr>
      <w:rFonts w:ascii="Times New Roman" w:eastAsia="Times New Roman" w:hAnsi="Times New Roman" w:cs="Times New Roman"/>
      <w:sz w:val="20"/>
      <w:szCs w:val="20"/>
    </w:rPr>
  </w:style>
  <w:style w:type="character" w:customStyle="1" w:styleId="a4">
    <w:name w:val="Текст сноски Знак"/>
    <w:basedOn w:val="a0"/>
    <w:link w:val="a3"/>
    <w:uiPriority w:val="99"/>
    <w:semiHidden/>
    <w:rsid w:val="00A17306"/>
    <w:rPr>
      <w:rFonts w:ascii="Times New Roman" w:eastAsia="Times New Roman" w:hAnsi="Times New Roman" w:cs="Times New Roman"/>
      <w:sz w:val="20"/>
      <w:szCs w:val="20"/>
      <w:lang w:eastAsia="ru-RU"/>
    </w:rPr>
  </w:style>
  <w:style w:type="paragraph" w:styleId="a5">
    <w:name w:val="footer"/>
    <w:basedOn w:val="a"/>
    <w:link w:val="a6"/>
    <w:rsid w:val="00A17306"/>
    <w:pPr>
      <w:tabs>
        <w:tab w:val="center" w:pos="4677"/>
        <w:tab w:val="right" w:pos="9355"/>
      </w:tabs>
    </w:pPr>
    <w:rPr>
      <w:rFonts w:ascii="Times New Roman" w:eastAsia="Times New Roman" w:hAnsi="Times New Roman" w:cs="Times New Roman"/>
      <w:sz w:val="24"/>
      <w:szCs w:val="24"/>
    </w:rPr>
  </w:style>
  <w:style w:type="character" w:customStyle="1" w:styleId="a6">
    <w:name w:val="Нижний колонтитул Знак"/>
    <w:basedOn w:val="a0"/>
    <w:link w:val="a5"/>
    <w:rsid w:val="00A17306"/>
    <w:rPr>
      <w:rFonts w:ascii="Times New Roman" w:eastAsia="Times New Roman" w:hAnsi="Times New Roman" w:cs="Times New Roman"/>
      <w:sz w:val="24"/>
      <w:szCs w:val="24"/>
      <w:lang w:eastAsia="ru-RU"/>
    </w:rPr>
  </w:style>
  <w:style w:type="paragraph" w:styleId="a7">
    <w:name w:val="Normal (Web)"/>
    <w:basedOn w:val="a"/>
    <w:link w:val="a8"/>
    <w:uiPriority w:val="99"/>
    <w:rsid w:val="00A17306"/>
    <w:pPr>
      <w:spacing w:before="100" w:after="100"/>
    </w:pPr>
    <w:rPr>
      <w:rFonts w:ascii="Times New Roman" w:eastAsia="Times New Roman" w:hAnsi="Times New Roman" w:cs="Times New Roman"/>
      <w:sz w:val="24"/>
      <w:szCs w:val="20"/>
    </w:rPr>
  </w:style>
  <w:style w:type="character" w:styleId="a9">
    <w:name w:val="footnote reference"/>
    <w:basedOn w:val="a0"/>
    <w:uiPriority w:val="99"/>
    <w:semiHidden/>
    <w:unhideWhenUsed/>
    <w:rsid w:val="00A17306"/>
    <w:rPr>
      <w:vertAlign w:val="superscript"/>
    </w:rPr>
  </w:style>
  <w:style w:type="character" w:styleId="aa">
    <w:name w:val="page number"/>
    <w:basedOn w:val="a0"/>
    <w:rsid w:val="00A17306"/>
    <w:rPr>
      <w:rFonts w:cs="Times New Roman"/>
    </w:rPr>
  </w:style>
  <w:style w:type="paragraph" w:customStyle="1" w:styleId="ConsPlusNormal">
    <w:name w:val="ConsPlusNormal"/>
    <w:link w:val="ConsPlusNormal0"/>
    <w:uiPriority w:val="99"/>
    <w:qFormat/>
    <w:rsid w:val="00A17306"/>
    <w:pPr>
      <w:widowControl w:val="0"/>
      <w:autoSpaceDE w:val="0"/>
      <w:autoSpaceDN w:val="0"/>
      <w:adjustRightInd w:val="0"/>
      <w:ind w:firstLine="720"/>
    </w:pPr>
    <w:rPr>
      <w:rFonts w:ascii="Arial" w:eastAsia="Times New Roman" w:hAnsi="Arial" w:cs="Arial"/>
    </w:rPr>
  </w:style>
  <w:style w:type="paragraph" w:styleId="ab">
    <w:name w:val="No Spacing"/>
    <w:uiPriority w:val="1"/>
    <w:qFormat/>
    <w:rsid w:val="00A17306"/>
    <w:rPr>
      <w:rFonts w:ascii="Calibri" w:eastAsia="Calibri" w:hAnsi="Calibri" w:cs="Times New Roman"/>
    </w:rPr>
  </w:style>
  <w:style w:type="paragraph" w:styleId="ac">
    <w:name w:val="header"/>
    <w:basedOn w:val="a"/>
    <w:link w:val="ad"/>
    <w:uiPriority w:val="99"/>
    <w:unhideWhenUsed/>
    <w:rsid w:val="00A1730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17306"/>
    <w:rPr>
      <w:rFonts w:eastAsiaTheme="minorEastAsia"/>
      <w:lang w:eastAsia="ru-RU"/>
    </w:rPr>
  </w:style>
  <w:style w:type="table" w:styleId="ae">
    <w:name w:val="Table Grid"/>
    <w:basedOn w:val="a1"/>
    <w:rsid w:val="00A1730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uiPriority w:val="99"/>
    <w:locked/>
    <w:rsid w:val="00A17306"/>
    <w:rPr>
      <w:rFonts w:ascii="Arial" w:eastAsia="Times New Roman" w:hAnsi="Arial" w:cs="Arial"/>
      <w:lang w:eastAsia="ru-RU"/>
    </w:rPr>
  </w:style>
  <w:style w:type="character" w:styleId="af">
    <w:name w:val="Hyperlink"/>
    <w:rsid w:val="00BA1C6A"/>
    <w:rPr>
      <w:rFonts w:cs="Times New Roman"/>
      <w:color w:val="0000FF"/>
      <w:u w:val="single"/>
    </w:rPr>
  </w:style>
  <w:style w:type="character" w:customStyle="1" w:styleId="a8">
    <w:name w:val="Обычный (веб) Знак"/>
    <w:link w:val="a7"/>
    <w:locked/>
    <w:rsid w:val="00CD5CBD"/>
    <w:rPr>
      <w:rFonts w:ascii="Times New Roman" w:eastAsia="Times New Roman" w:hAnsi="Times New Roman" w:cs="Times New Roman"/>
      <w:sz w:val="24"/>
      <w:szCs w:val="20"/>
      <w:lang w:eastAsia="ru-RU"/>
    </w:rPr>
  </w:style>
  <w:style w:type="paragraph" w:customStyle="1" w:styleId="21">
    <w:name w:val="Основной текст с отступом 21"/>
    <w:basedOn w:val="a"/>
    <w:rsid w:val="00CD30A2"/>
    <w:pPr>
      <w:autoSpaceDE w:val="0"/>
      <w:spacing w:after="0" w:line="240" w:lineRule="auto"/>
      <w:ind w:firstLine="540"/>
      <w:jc w:val="both"/>
    </w:pPr>
    <w:rPr>
      <w:rFonts w:ascii="Times New Roman" w:eastAsia="Calibri" w:hAnsi="Times New Roman" w:cs="Calibri"/>
      <w:sz w:val="24"/>
      <w:szCs w:val="24"/>
      <w:lang w:eastAsia="ar-SA"/>
    </w:rPr>
  </w:style>
  <w:style w:type="character" w:customStyle="1" w:styleId="40">
    <w:name w:val="Заголовок 4 Знак"/>
    <w:basedOn w:val="a0"/>
    <w:link w:val="4"/>
    <w:uiPriority w:val="9"/>
    <w:rsid w:val="004A4045"/>
    <w:rPr>
      <w:rFonts w:asciiTheme="majorHAnsi" w:eastAsiaTheme="majorEastAsia" w:hAnsiTheme="majorHAnsi" w:cstheme="majorBidi"/>
      <w:b/>
      <w:bCs/>
      <w:i/>
      <w:iCs/>
      <w:color w:val="4F81BD" w:themeColor="accent1"/>
      <w:lang w:eastAsia="ru-RU"/>
    </w:rPr>
  </w:style>
  <w:style w:type="paragraph" w:styleId="af0">
    <w:name w:val="List Paragraph"/>
    <w:basedOn w:val="a"/>
    <w:uiPriority w:val="34"/>
    <w:qFormat/>
    <w:rsid w:val="003F0D7C"/>
    <w:pPr>
      <w:ind w:left="720"/>
    </w:pPr>
    <w:rPr>
      <w:rFonts w:ascii="Calibri" w:eastAsia="Calibri" w:hAnsi="Calibri" w:cs="Times New Roman"/>
      <w:lang w:eastAsia="en-US"/>
    </w:rPr>
  </w:style>
  <w:style w:type="paragraph" w:customStyle="1" w:styleId="ConsPlusNonformat">
    <w:name w:val="ConsPlusNonformat"/>
    <w:uiPriority w:val="99"/>
    <w:rsid w:val="003F0D7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1">
    <w:name w:val="Без интервала1"/>
    <w:uiPriority w:val="99"/>
    <w:rsid w:val="003F0D7C"/>
    <w:pPr>
      <w:spacing w:after="0" w:line="240" w:lineRule="auto"/>
    </w:pPr>
    <w:rPr>
      <w:rFonts w:ascii="Calibri" w:eastAsia="Times New Roman" w:hAnsi="Calibri" w:cs="Times New Roman"/>
    </w:rPr>
  </w:style>
  <w:style w:type="paragraph" w:customStyle="1" w:styleId="Normal">
    <w:name w:val="Normal Знак Знак Знак"/>
    <w:uiPriority w:val="99"/>
    <w:rsid w:val="003852EC"/>
    <w:pPr>
      <w:snapToGrid w:val="0"/>
      <w:spacing w:after="0" w:line="240" w:lineRule="auto"/>
    </w:pPr>
    <w:rPr>
      <w:rFonts w:ascii="Times New Roman" w:eastAsia="Calibri" w:hAnsi="Times New Roman" w:cs="Times New Roman"/>
      <w:sz w:val="24"/>
      <w:szCs w:val="24"/>
    </w:rPr>
  </w:style>
  <w:style w:type="paragraph" w:styleId="22">
    <w:name w:val="Body Text 2"/>
    <w:basedOn w:val="a"/>
    <w:link w:val="23"/>
    <w:uiPriority w:val="99"/>
    <w:semiHidden/>
    <w:unhideWhenUsed/>
    <w:rsid w:val="00E82757"/>
    <w:pPr>
      <w:spacing w:after="120" w:line="480" w:lineRule="auto"/>
    </w:pPr>
  </w:style>
  <w:style w:type="character" w:customStyle="1" w:styleId="23">
    <w:name w:val="Основной текст 2 Знак"/>
    <w:basedOn w:val="a0"/>
    <w:link w:val="22"/>
    <w:uiPriority w:val="99"/>
    <w:semiHidden/>
    <w:rsid w:val="00E82757"/>
    <w:rPr>
      <w:rFonts w:eastAsiaTheme="minorEastAsia"/>
      <w:lang w:eastAsia="ru-RU"/>
    </w:rPr>
  </w:style>
  <w:style w:type="character" w:customStyle="1" w:styleId="60">
    <w:name w:val="Заголовок 6 Знак"/>
    <w:basedOn w:val="a0"/>
    <w:link w:val="6"/>
    <w:uiPriority w:val="9"/>
    <w:rsid w:val="005A6034"/>
    <w:rPr>
      <w:rFonts w:asciiTheme="majorHAnsi" w:eastAsiaTheme="majorEastAsia" w:hAnsiTheme="majorHAnsi" w:cstheme="majorBidi"/>
      <w:i/>
      <w:iCs/>
      <w:color w:val="243F60" w:themeColor="accent1" w:themeShade="7F"/>
      <w:lang w:eastAsia="ru-RU"/>
    </w:rPr>
  </w:style>
  <w:style w:type="paragraph" w:styleId="af1">
    <w:name w:val="Body Text"/>
    <w:basedOn w:val="a"/>
    <w:link w:val="af2"/>
    <w:semiHidden/>
    <w:unhideWhenUsed/>
    <w:rsid w:val="00313391"/>
    <w:pPr>
      <w:spacing w:after="120"/>
    </w:pPr>
  </w:style>
  <w:style w:type="character" w:customStyle="1" w:styleId="af2">
    <w:name w:val="Основной текст Знак"/>
    <w:basedOn w:val="a0"/>
    <w:link w:val="af1"/>
    <w:semiHidden/>
    <w:rsid w:val="00313391"/>
  </w:style>
  <w:style w:type="character" w:customStyle="1" w:styleId="10">
    <w:name w:val="Заголовок 1 Знак"/>
    <w:aliases w:val="Глава Знак1,Заголов Знак1,H1 Знак1,1 Знак1,(раздел) Знак1"/>
    <w:basedOn w:val="a0"/>
    <w:link w:val="1"/>
    <w:rsid w:val="00313391"/>
    <w:rPr>
      <w:rFonts w:ascii="Times New Roman" w:eastAsia="Calibri" w:hAnsi="Times New Roman" w:cs="Times New Roman"/>
      <w:sz w:val="28"/>
      <w:szCs w:val="28"/>
    </w:rPr>
  </w:style>
  <w:style w:type="character" w:customStyle="1" w:styleId="20">
    <w:name w:val="Заголовок 2 Знак"/>
    <w:aliases w:val="Раздел Знак1,карт Знак1,H2 Знак1,Numbered text 3 Знак1,2 headline Знак1,h Знак1,headline Знак1,h2 Знак1,2 Знак1,(подраздел) Знак1,Reset numbering Знак1"/>
    <w:basedOn w:val="a0"/>
    <w:link w:val="2"/>
    <w:rsid w:val="00313391"/>
    <w:rPr>
      <w:rFonts w:ascii="Arial" w:eastAsia="Calibri" w:hAnsi="Arial" w:cs="Times New Roman"/>
      <w:b/>
      <w:bCs/>
      <w:i/>
      <w:iCs/>
      <w:sz w:val="28"/>
      <w:szCs w:val="28"/>
    </w:rPr>
  </w:style>
  <w:style w:type="character" w:customStyle="1" w:styleId="50">
    <w:name w:val="Заголовок 5 Знак"/>
    <w:basedOn w:val="a0"/>
    <w:link w:val="5"/>
    <w:rsid w:val="00313391"/>
    <w:rPr>
      <w:rFonts w:ascii="Times New Roman" w:eastAsia="Times New Roman" w:hAnsi="Times New Roman" w:cs="Times New Roman"/>
      <w:noProof/>
      <w:sz w:val="26"/>
      <w:szCs w:val="26"/>
    </w:rPr>
  </w:style>
  <w:style w:type="character" w:customStyle="1" w:styleId="70">
    <w:name w:val="Заголовок 7 Знак"/>
    <w:basedOn w:val="a0"/>
    <w:link w:val="7"/>
    <w:rsid w:val="00313391"/>
    <w:rPr>
      <w:rFonts w:ascii="Times New Roman" w:eastAsia="Times New Roman" w:hAnsi="Times New Roman" w:cs="Times New Roman"/>
      <w:sz w:val="26"/>
      <w:szCs w:val="26"/>
    </w:rPr>
  </w:style>
  <w:style w:type="character" w:customStyle="1" w:styleId="80">
    <w:name w:val="Заголовок 8 Знак"/>
    <w:basedOn w:val="a0"/>
    <w:link w:val="8"/>
    <w:rsid w:val="00313391"/>
    <w:rPr>
      <w:rFonts w:ascii="Times New Roman" w:eastAsia="Times New Roman" w:hAnsi="Times New Roman" w:cs="Times New Roman"/>
      <w:sz w:val="26"/>
      <w:szCs w:val="26"/>
      <w:lang w:eastAsia="en-US"/>
    </w:rPr>
  </w:style>
  <w:style w:type="character" w:customStyle="1" w:styleId="90">
    <w:name w:val="Заголовок 9 Знак"/>
    <w:basedOn w:val="a0"/>
    <w:link w:val="9"/>
    <w:rsid w:val="00313391"/>
    <w:rPr>
      <w:rFonts w:ascii="Times New Roman" w:eastAsia="Times New Roman" w:hAnsi="Times New Roman" w:cs="Times New Roman"/>
      <w:noProof/>
      <w:sz w:val="26"/>
      <w:szCs w:val="26"/>
    </w:rPr>
  </w:style>
  <w:style w:type="character" w:styleId="af3">
    <w:name w:val="FollowedHyperlink"/>
    <w:semiHidden/>
    <w:rsid w:val="00313391"/>
    <w:rPr>
      <w:rFonts w:cs="Times New Roman"/>
      <w:color w:val="800080"/>
      <w:u w:val="single"/>
    </w:rPr>
  </w:style>
  <w:style w:type="character" w:customStyle="1" w:styleId="110">
    <w:name w:val="Заголовок 1 Знак1"/>
    <w:aliases w:val="Глава Знак,Заголов Знак,H1 Знак,1 Знак,(раздел) Знак"/>
    <w:rsid w:val="00313391"/>
    <w:rPr>
      <w:rFonts w:ascii="Cambria" w:hAnsi="Cambria" w:cs="Times New Roman"/>
      <w:b/>
      <w:bCs/>
      <w:color w:val="365F91"/>
      <w:sz w:val="28"/>
      <w:szCs w:val="28"/>
    </w:rPr>
  </w:style>
  <w:style w:type="character" w:customStyle="1" w:styleId="210">
    <w:name w:val="Заголовок 2 Знак1"/>
    <w:aliases w:val="Раздел Знак,карт Знак,H2 Знак,Numbered text 3 Знак,2 headline Знак,h Знак,headline Знак,h2 Знак,2 Знак,(подраздел) Знак,Reset numbering Знак"/>
    <w:semiHidden/>
    <w:rsid w:val="00313391"/>
    <w:rPr>
      <w:rFonts w:ascii="Cambria" w:hAnsi="Cambria" w:cs="Times New Roman"/>
      <w:b/>
      <w:bCs/>
      <w:color w:val="4F81BD"/>
      <w:sz w:val="26"/>
      <w:szCs w:val="26"/>
    </w:rPr>
  </w:style>
  <w:style w:type="paragraph" w:styleId="af4">
    <w:name w:val="annotation text"/>
    <w:basedOn w:val="a"/>
    <w:link w:val="af5"/>
    <w:uiPriority w:val="99"/>
    <w:rsid w:val="00313391"/>
    <w:pPr>
      <w:spacing w:after="0" w:line="240" w:lineRule="auto"/>
    </w:pPr>
    <w:rPr>
      <w:rFonts w:ascii="Times New Roman" w:eastAsia="Calibri" w:hAnsi="Times New Roman" w:cs="Times New Roman"/>
      <w:sz w:val="20"/>
      <w:szCs w:val="20"/>
    </w:rPr>
  </w:style>
  <w:style w:type="character" w:customStyle="1" w:styleId="af5">
    <w:name w:val="Текст примечания Знак"/>
    <w:basedOn w:val="a0"/>
    <w:link w:val="af4"/>
    <w:uiPriority w:val="99"/>
    <w:rsid w:val="00313391"/>
    <w:rPr>
      <w:rFonts w:ascii="Times New Roman" w:eastAsia="Calibri" w:hAnsi="Times New Roman" w:cs="Times New Roman"/>
      <w:sz w:val="20"/>
      <w:szCs w:val="20"/>
    </w:rPr>
  </w:style>
  <w:style w:type="paragraph" w:styleId="af6">
    <w:name w:val="Title"/>
    <w:basedOn w:val="a"/>
    <w:link w:val="af7"/>
    <w:qFormat/>
    <w:rsid w:val="00313391"/>
    <w:pPr>
      <w:autoSpaceDE w:val="0"/>
      <w:autoSpaceDN w:val="0"/>
      <w:adjustRightInd w:val="0"/>
      <w:spacing w:after="0" w:line="240" w:lineRule="auto"/>
      <w:jc w:val="center"/>
    </w:pPr>
    <w:rPr>
      <w:rFonts w:ascii="Times New Roman" w:eastAsia="Calibri" w:hAnsi="Times New Roman" w:cs="Times New Roman"/>
      <w:sz w:val="40"/>
      <w:szCs w:val="40"/>
    </w:rPr>
  </w:style>
  <w:style w:type="character" w:customStyle="1" w:styleId="af7">
    <w:name w:val="Название Знак"/>
    <w:basedOn w:val="a0"/>
    <w:link w:val="af6"/>
    <w:rsid w:val="00313391"/>
    <w:rPr>
      <w:rFonts w:ascii="Times New Roman" w:eastAsia="Calibri" w:hAnsi="Times New Roman" w:cs="Times New Roman"/>
      <w:sz w:val="40"/>
      <w:szCs w:val="40"/>
    </w:rPr>
  </w:style>
  <w:style w:type="paragraph" w:styleId="af8">
    <w:name w:val="Body Text Indent"/>
    <w:basedOn w:val="a"/>
    <w:link w:val="af9"/>
    <w:semiHidden/>
    <w:rsid w:val="00313391"/>
    <w:pPr>
      <w:autoSpaceDE w:val="0"/>
      <w:autoSpaceDN w:val="0"/>
      <w:spacing w:after="0" w:line="240" w:lineRule="auto"/>
      <w:ind w:left="5760"/>
    </w:pPr>
    <w:rPr>
      <w:rFonts w:ascii="Times New Roman" w:eastAsia="Calibri" w:hAnsi="Times New Roman" w:cs="Times New Roman"/>
      <w:sz w:val="28"/>
      <w:szCs w:val="28"/>
    </w:rPr>
  </w:style>
  <w:style w:type="character" w:customStyle="1" w:styleId="af9">
    <w:name w:val="Основной текст с отступом Знак"/>
    <w:basedOn w:val="a0"/>
    <w:link w:val="af8"/>
    <w:semiHidden/>
    <w:rsid w:val="00313391"/>
    <w:rPr>
      <w:rFonts w:ascii="Times New Roman" w:eastAsia="Calibri" w:hAnsi="Times New Roman" w:cs="Times New Roman"/>
      <w:sz w:val="28"/>
      <w:szCs w:val="28"/>
    </w:rPr>
  </w:style>
  <w:style w:type="paragraph" w:styleId="33">
    <w:name w:val="Body Text 3"/>
    <w:basedOn w:val="a"/>
    <w:link w:val="34"/>
    <w:semiHidden/>
    <w:rsid w:val="00313391"/>
    <w:pPr>
      <w:spacing w:after="0" w:line="240" w:lineRule="auto"/>
    </w:pPr>
    <w:rPr>
      <w:rFonts w:ascii="Times New Roman" w:eastAsia="Calibri" w:hAnsi="Times New Roman" w:cs="Times New Roman"/>
      <w:sz w:val="24"/>
      <w:szCs w:val="24"/>
      <w:lang w:eastAsia="en-US"/>
    </w:rPr>
  </w:style>
  <w:style w:type="character" w:customStyle="1" w:styleId="34">
    <w:name w:val="Основной текст 3 Знак"/>
    <w:basedOn w:val="a0"/>
    <w:link w:val="33"/>
    <w:semiHidden/>
    <w:rsid w:val="00313391"/>
    <w:rPr>
      <w:rFonts w:ascii="Times New Roman" w:eastAsia="Calibri" w:hAnsi="Times New Roman" w:cs="Times New Roman"/>
      <w:sz w:val="24"/>
      <w:szCs w:val="24"/>
      <w:lang w:eastAsia="en-US"/>
    </w:rPr>
  </w:style>
  <w:style w:type="paragraph" w:styleId="24">
    <w:name w:val="Body Text Indent 2"/>
    <w:basedOn w:val="a"/>
    <w:link w:val="25"/>
    <w:semiHidden/>
    <w:rsid w:val="00313391"/>
    <w:pPr>
      <w:autoSpaceDE w:val="0"/>
      <w:autoSpaceDN w:val="0"/>
      <w:spacing w:after="0" w:line="240" w:lineRule="auto"/>
      <w:ind w:left="720"/>
    </w:pPr>
    <w:rPr>
      <w:rFonts w:ascii="Times New Roman" w:eastAsia="Calibri" w:hAnsi="Times New Roman" w:cs="Times New Roman"/>
      <w:sz w:val="28"/>
      <w:szCs w:val="28"/>
    </w:rPr>
  </w:style>
  <w:style w:type="character" w:customStyle="1" w:styleId="25">
    <w:name w:val="Основной текст с отступом 2 Знак"/>
    <w:basedOn w:val="a0"/>
    <w:link w:val="24"/>
    <w:semiHidden/>
    <w:rsid w:val="00313391"/>
    <w:rPr>
      <w:rFonts w:ascii="Times New Roman" w:eastAsia="Calibri" w:hAnsi="Times New Roman" w:cs="Times New Roman"/>
      <w:sz w:val="28"/>
      <w:szCs w:val="28"/>
    </w:rPr>
  </w:style>
  <w:style w:type="paragraph" w:styleId="afa">
    <w:name w:val="Balloon Text"/>
    <w:basedOn w:val="a"/>
    <w:link w:val="afb"/>
    <w:semiHidden/>
    <w:rsid w:val="00313391"/>
    <w:pPr>
      <w:spacing w:after="0" w:line="240" w:lineRule="auto"/>
    </w:pPr>
    <w:rPr>
      <w:rFonts w:ascii="Tahoma" w:eastAsia="Calibri" w:hAnsi="Tahoma" w:cs="Times New Roman"/>
      <w:sz w:val="16"/>
      <w:szCs w:val="16"/>
    </w:rPr>
  </w:style>
  <w:style w:type="character" w:customStyle="1" w:styleId="afb">
    <w:name w:val="Текст выноски Знак"/>
    <w:basedOn w:val="a0"/>
    <w:link w:val="afa"/>
    <w:semiHidden/>
    <w:rsid w:val="00313391"/>
    <w:rPr>
      <w:rFonts w:ascii="Tahoma" w:eastAsia="Calibri" w:hAnsi="Tahoma" w:cs="Times New Roman"/>
      <w:sz w:val="16"/>
      <w:szCs w:val="16"/>
    </w:rPr>
  </w:style>
  <w:style w:type="paragraph" w:customStyle="1" w:styleId="12">
    <w:name w:val="Абзац списка1"/>
    <w:basedOn w:val="a"/>
    <w:rsid w:val="00313391"/>
    <w:pPr>
      <w:ind w:left="720"/>
    </w:pPr>
    <w:rPr>
      <w:rFonts w:ascii="Calibri" w:eastAsia="Times New Roman" w:hAnsi="Calibri" w:cs="Times New Roman"/>
      <w:lang w:eastAsia="en-US"/>
    </w:rPr>
  </w:style>
  <w:style w:type="paragraph" w:customStyle="1" w:styleId="26">
    <w:name w:val="Îñíîâíîé òåêñò 2"/>
    <w:basedOn w:val="a"/>
    <w:rsid w:val="00313391"/>
    <w:pPr>
      <w:autoSpaceDE w:val="0"/>
      <w:autoSpaceDN w:val="0"/>
      <w:adjustRightInd w:val="0"/>
      <w:spacing w:after="0" w:line="240" w:lineRule="auto"/>
      <w:ind w:firstLine="567"/>
    </w:pPr>
    <w:rPr>
      <w:rFonts w:ascii="Times New Roman" w:eastAsia="Calibri" w:hAnsi="Times New Roman" w:cs="Times New Roman"/>
      <w:sz w:val="20"/>
      <w:szCs w:val="24"/>
    </w:rPr>
  </w:style>
  <w:style w:type="paragraph" w:customStyle="1" w:styleId="13">
    <w:name w:val="Обычный1"/>
    <w:rsid w:val="00313391"/>
    <w:pPr>
      <w:snapToGrid w:val="0"/>
      <w:spacing w:after="0" w:line="240" w:lineRule="auto"/>
    </w:pPr>
    <w:rPr>
      <w:rFonts w:ascii="Times New Roman" w:eastAsia="Calibri" w:hAnsi="Times New Roman" w:cs="Times New Roman"/>
      <w:sz w:val="24"/>
      <w:szCs w:val="24"/>
    </w:rPr>
  </w:style>
  <w:style w:type="paragraph" w:customStyle="1" w:styleId="Normal0">
    <w:name w:val="Normal Знак Знак"/>
    <w:rsid w:val="00313391"/>
    <w:pPr>
      <w:snapToGrid w:val="0"/>
      <w:spacing w:after="0" w:line="240" w:lineRule="auto"/>
    </w:pPr>
    <w:rPr>
      <w:rFonts w:ascii="Times New Roman" w:eastAsia="Calibri" w:hAnsi="Times New Roman" w:cs="Times New Roman"/>
      <w:sz w:val="24"/>
      <w:szCs w:val="20"/>
    </w:rPr>
  </w:style>
  <w:style w:type="paragraph" w:customStyle="1" w:styleId="consplusnormal1">
    <w:name w:val="consplusnormal"/>
    <w:basedOn w:val="a"/>
    <w:rsid w:val="00313391"/>
    <w:pPr>
      <w:spacing w:before="100" w:beforeAutospacing="1" w:after="100" w:afterAutospacing="1" w:line="240" w:lineRule="auto"/>
    </w:pPr>
    <w:rPr>
      <w:rFonts w:ascii="Times New Roman" w:eastAsia="Calibri" w:hAnsi="Times New Roman" w:cs="Times New Roman"/>
      <w:sz w:val="24"/>
      <w:szCs w:val="24"/>
    </w:rPr>
  </w:style>
  <w:style w:type="paragraph" w:customStyle="1" w:styleId="ConsPlusTitle">
    <w:name w:val="ConsPlusTitle"/>
    <w:rsid w:val="00313391"/>
    <w:pPr>
      <w:widowControl w:val="0"/>
      <w:autoSpaceDE w:val="0"/>
      <w:autoSpaceDN w:val="0"/>
      <w:adjustRightInd w:val="0"/>
      <w:spacing w:after="0" w:line="240" w:lineRule="auto"/>
    </w:pPr>
    <w:rPr>
      <w:rFonts w:ascii="Arial" w:eastAsia="Calibri" w:hAnsi="Arial" w:cs="Arial"/>
      <w:b/>
      <w:bCs/>
      <w:sz w:val="20"/>
      <w:szCs w:val="20"/>
    </w:rPr>
  </w:style>
  <w:style w:type="paragraph" w:customStyle="1" w:styleId="afc">
    <w:name w:val="Знак Знак Знак"/>
    <w:basedOn w:val="a"/>
    <w:rsid w:val="00313391"/>
    <w:pPr>
      <w:spacing w:before="100" w:beforeAutospacing="1" w:after="100" w:afterAutospacing="1" w:line="240" w:lineRule="auto"/>
    </w:pPr>
    <w:rPr>
      <w:rFonts w:ascii="Tahoma" w:eastAsia="Calibri" w:hAnsi="Tahoma" w:cs="Tahoma"/>
      <w:sz w:val="20"/>
      <w:szCs w:val="20"/>
      <w:lang w:val="en-US" w:eastAsia="en-US"/>
    </w:rPr>
  </w:style>
  <w:style w:type="character" w:styleId="afd">
    <w:name w:val="annotation reference"/>
    <w:rsid w:val="00313391"/>
    <w:rPr>
      <w:sz w:val="16"/>
    </w:rPr>
  </w:style>
  <w:style w:type="character" w:customStyle="1" w:styleId="Normal1">
    <w:name w:val="Normal Знак Знак Знак Знак"/>
    <w:rsid w:val="00313391"/>
    <w:rPr>
      <w:rFonts w:cs="Times New Roman"/>
      <w:sz w:val="24"/>
      <w:lang w:val="ru-RU" w:eastAsia="ru-RU" w:bidi="ar-SA"/>
    </w:rPr>
  </w:style>
  <w:style w:type="character" w:customStyle="1" w:styleId="Normal2">
    <w:name w:val="Normal Знак"/>
    <w:rsid w:val="00313391"/>
    <w:rPr>
      <w:rFonts w:cs="Times New Roman"/>
      <w:sz w:val="24"/>
      <w:lang w:val="ru-RU" w:eastAsia="ru-RU" w:bidi="ar-SA"/>
    </w:rPr>
  </w:style>
  <w:style w:type="character" w:styleId="afe">
    <w:name w:val="Strong"/>
    <w:qFormat/>
    <w:rsid w:val="00313391"/>
    <w:rPr>
      <w:rFonts w:cs="Times New Roman"/>
      <w:b/>
      <w:bCs/>
    </w:rPr>
  </w:style>
  <w:style w:type="paragraph" w:styleId="aff">
    <w:name w:val="caption"/>
    <w:basedOn w:val="a"/>
    <w:next w:val="a"/>
    <w:qFormat/>
    <w:rsid w:val="00313391"/>
    <w:pPr>
      <w:spacing w:after="0" w:line="300" w:lineRule="exact"/>
      <w:jc w:val="center"/>
    </w:pPr>
    <w:rPr>
      <w:rFonts w:ascii="Times New Roman" w:eastAsia="Times New Roman" w:hAnsi="Times New Roman" w:cs="Times New Roman"/>
      <w:b/>
      <w:bCs/>
      <w:spacing w:val="14"/>
      <w:sz w:val="20"/>
      <w:szCs w:val="20"/>
    </w:rPr>
  </w:style>
  <w:style w:type="paragraph" w:customStyle="1" w:styleId="27">
    <w:name w:val="Обычный2"/>
    <w:rsid w:val="00313391"/>
    <w:pPr>
      <w:snapToGrid w:val="0"/>
      <w:spacing w:after="0" w:line="240" w:lineRule="auto"/>
    </w:pPr>
    <w:rPr>
      <w:rFonts w:ascii="Times New Roman" w:eastAsia="Times New Roman" w:hAnsi="Times New Roman" w:cs="Times New Roman"/>
      <w:sz w:val="24"/>
      <w:szCs w:val="24"/>
    </w:rPr>
  </w:style>
  <w:style w:type="character" w:styleId="aff0">
    <w:name w:val="Emphasis"/>
    <w:qFormat/>
    <w:rsid w:val="00313391"/>
    <w:rPr>
      <w:i/>
      <w:iCs/>
    </w:rPr>
  </w:style>
  <w:style w:type="paragraph" w:styleId="aff1">
    <w:name w:val="List Bullet"/>
    <w:basedOn w:val="a"/>
    <w:rsid w:val="00313391"/>
    <w:pPr>
      <w:spacing w:after="0" w:line="240" w:lineRule="auto"/>
    </w:pPr>
    <w:rPr>
      <w:rFonts w:ascii="Times New Roman" w:eastAsia="Times New Roman" w:hAnsi="Times New Roman" w:cs="Times New Roman"/>
      <w:sz w:val="24"/>
      <w:szCs w:val="24"/>
    </w:rPr>
  </w:style>
  <w:style w:type="paragraph" w:styleId="aff2">
    <w:name w:val="annotation subject"/>
    <w:basedOn w:val="af4"/>
    <w:next w:val="af4"/>
    <w:link w:val="aff3"/>
    <w:rsid w:val="00313391"/>
    <w:pPr>
      <w:spacing w:after="200" w:line="276" w:lineRule="auto"/>
    </w:pPr>
    <w:rPr>
      <w:rFonts w:eastAsia="Times New Roman"/>
      <w:b/>
      <w:bCs/>
      <w:lang w:eastAsia="en-US"/>
    </w:rPr>
  </w:style>
  <w:style w:type="character" w:customStyle="1" w:styleId="aff3">
    <w:name w:val="Тема примечания Знак"/>
    <w:basedOn w:val="af5"/>
    <w:link w:val="aff2"/>
    <w:rsid w:val="00313391"/>
    <w:rPr>
      <w:rFonts w:ascii="Times New Roman" w:eastAsia="Times New Roman" w:hAnsi="Times New Roman" w:cs="Times New Roman"/>
      <w:b/>
      <w:bCs/>
      <w:sz w:val="20"/>
      <w:szCs w:val="20"/>
      <w:lang w:eastAsia="en-US"/>
    </w:rPr>
  </w:style>
  <w:style w:type="character" w:customStyle="1" w:styleId="aff4">
    <w:name w:val="Гипертекстовая ссылка"/>
    <w:uiPriority w:val="99"/>
    <w:rsid w:val="00313391"/>
    <w:rPr>
      <w:rFonts w:cs="Times New Roman"/>
      <w:color w:val="106BBE"/>
    </w:rPr>
  </w:style>
  <w:style w:type="paragraph" w:customStyle="1" w:styleId="aff5">
    <w:name w:val="Комментарий"/>
    <w:basedOn w:val="a"/>
    <w:next w:val="a"/>
    <w:uiPriority w:val="99"/>
    <w:rsid w:val="00313391"/>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rPr>
  </w:style>
  <w:style w:type="paragraph" w:customStyle="1" w:styleId="aff6">
    <w:name w:val="Информация об изменениях документа"/>
    <w:basedOn w:val="aff5"/>
    <w:next w:val="a"/>
    <w:uiPriority w:val="99"/>
    <w:rsid w:val="00313391"/>
    <w:rPr>
      <w:i/>
      <w:iCs/>
    </w:rPr>
  </w:style>
  <w:style w:type="character" w:customStyle="1" w:styleId="aff7">
    <w:name w:val="Знак"/>
    <w:basedOn w:val="a0"/>
    <w:rsid w:val="00313391"/>
    <w:rPr>
      <w:rFonts w:cs="Times New Roman"/>
      <w:sz w:val="16"/>
      <w:szCs w:val="16"/>
      <w:lang w:val="ru-RU" w:eastAsia="ru-RU"/>
    </w:rPr>
  </w:style>
  <w:style w:type="character" w:customStyle="1" w:styleId="-">
    <w:name w:val="Интернет-ссылка"/>
    <w:basedOn w:val="a0"/>
    <w:uiPriority w:val="99"/>
    <w:rsid w:val="00313391"/>
    <w:rPr>
      <w:rFonts w:cs="Times New Roman"/>
      <w:color w:val="0000FF"/>
      <w:u w:val="single"/>
    </w:rPr>
  </w:style>
  <w:style w:type="paragraph" w:customStyle="1" w:styleId="Default">
    <w:name w:val="Default"/>
    <w:qFormat/>
    <w:rsid w:val="00313391"/>
    <w:pPr>
      <w:spacing w:after="0" w:line="240" w:lineRule="auto"/>
    </w:pPr>
    <w:rPr>
      <w:rFonts w:ascii="Times New Roman" w:eastAsia="Times New Roman" w:hAnsi="Times New Roman" w:cs="Times New Roman"/>
      <w:color w:val="000000"/>
      <w:sz w:val="24"/>
      <w:szCs w:val="24"/>
      <w:lang w:eastAsia="en-US"/>
    </w:rPr>
  </w:style>
  <w:style w:type="paragraph" w:customStyle="1" w:styleId="aff8">
    <w:name w:val="наименован"/>
    <w:basedOn w:val="a"/>
    <w:qFormat/>
    <w:rsid w:val="00313391"/>
    <w:pPr>
      <w:spacing w:after="0" w:line="240" w:lineRule="auto"/>
      <w:ind w:left="1985" w:right="2266"/>
      <w:jc w:val="center"/>
    </w:pPr>
    <w:rPr>
      <w:rFonts w:ascii="Times New Roman" w:eastAsia="Times New Roman" w:hAnsi="Times New Roman" w:cs="Times New Roman"/>
      <w:b/>
      <w:bCs/>
      <w:color w:val="00000A"/>
      <w:sz w:val="28"/>
      <w:szCs w:val="28"/>
    </w:rPr>
  </w:style>
  <w:style w:type="paragraph" w:customStyle="1" w:styleId="113">
    <w:name w:val="1абзац13"/>
    <w:basedOn w:val="a"/>
    <w:uiPriority w:val="99"/>
    <w:qFormat/>
    <w:rsid w:val="00313391"/>
    <w:pPr>
      <w:suppressAutoHyphens/>
      <w:overflowPunct w:val="0"/>
      <w:spacing w:after="0" w:line="240" w:lineRule="auto"/>
      <w:ind w:left="57" w:firstLine="850"/>
      <w:jc w:val="both"/>
    </w:pPr>
    <w:rPr>
      <w:rFonts w:ascii="Times New Roman" w:eastAsia="Times New Roman" w:hAnsi="Times New Roman" w:cs="Times New Roman"/>
      <w:color w:val="00000A"/>
      <w:sz w:val="26"/>
      <w:szCs w:val="26"/>
    </w:rPr>
  </w:style>
  <w:style w:type="paragraph" w:customStyle="1" w:styleId="aff9">
    <w:name w:val="я нумеров список"/>
    <w:basedOn w:val="a"/>
    <w:qFormat/>
    <w:rsid w:val="00313391"/>
    <w:pPr>
      <w:overflowPunct w:val="0"/>
      <w:spacing w:before="57" w:after="57" w:line="240" w:lineRule="auto"/>
      <w:ind w:firstLine="850"/>
      <w:contextualSpacing/>
      <w:jc w:val="both"/>
    </w:pPr>
    <w:rPr>
      <w:rFonts w:ascii="Times New Roman" w:eastAsia="Times New Roman" w:hAnsi="Times New Roman" w:cs="Times New Roman"/>
      <w:color w:val="00000A"/>
      <w:sz w:val="28"/>
      <w:szCs w:val="28"/>
    </w:rPr>
  </w:style>
  <w:style w:type="paragraph" w:styleId="affa">
    <w:name w:val="Body Text First Indent"/>
    <w:basedOn w:val="af1"/>
    <w:link w:val="affb"/>
    <w:rsid w:val="00313391"/>
    <w:pPr>
      <w:spacing w:after="200"/>
      <w:ind w:firstLine="360"/>
    </w:pPr>
    <w:rPr>
      <w:rFonts w:ascii="Calibri" w:eastAsia="Times New Roman" w:hAnsi="Calibri" w:cs="Times New Roman"/>
      <w:lang w:eastAsia="en-US"/>
    </w:rPr>
  </w:style>
  <w:style w:type="character" w:customStyle="1" w:styleId="affb">
    <w:name w:val="Красная строка Знак"/>
    <w:basedOn w:val="af2"/>
    <w:link w:val="affa"/>
    <w:rsid w:val="00313391"/>
    <w:rPr>
      <w:rFonts w:ascii="Calibri" w:eastAsia="Times New Roman" w:hAnsi="Calibri" w:cs="Times New Roman"/>
      <w:lang w:eastAsia="en-US"/>
    </w:rPr>
  </w:style>
  <w:style w:type="character" w:customStyle="1" w:styleId="14">
    <w:name w:val="Неразрешенное упоминание1"/>
    <w:basedOn w:val="a0"/>
    <w:uiPriority w:val="99"/>
    <w:semiHidden/>
    <w:unhideWhenUsed/>
    <w:rsid w:val="00313391"/>
    <w:rPr>
      <w:color w:val="605E5C"/>
      <w:shd w:val="clear" w:color="auto" w:fill="E1DFDD"/>
    </w:rPr>
  </w:style>
  <w:style w:type="paragraph" w:customStyle="1" w:styleId="Standard">
    <w:name w:val="Standard"/>
    <w:rsid w:val="00182CDC"/>
    <w:pPr>
      <w:autoSpaceDN w:val="0"/>
      <w:spacing w:after="0" w:line="240" w:lineRule="auto"/>
      <w:textAlignment w:val="baseline"/>
    </w:pPr>
    <w:rPr>
      <w:rFonts w:ascii="Times New Roman" w:eastAsia="Times New Roman" w:hAnsi="Times New Roman" w:cs="Times New Roman"/>
      <w:color w:val="000000"/>
      <w:w w:val="90"/>
      <w:kern w:val="3"/>
      <w:sz w:val="24"/>
      <w:szCs w:val="24"/>
      <w:lang w:eastAsia="zh-CN"/>
    </w:rPr>
  </w:style>
  <w:style w:type="character" w:customStyle="1" w:styleId="blk">
    <w:name w:val="blk"/>
    <w:basedOn w:val="a0"/>
    <w:uiPriority w:val="99"/>
    <w:rsid w:val="0053100F"/>
    <w:rPr>
      <w:rFonts w:cs="Times New Roman"/>
    </w:rPr>
  </w:style>
</w:styles>
</file>

<file path=word/webSettings.xml><?xml version="1.0" encoding="utf-8"?>
<w:webSettings xmlns:r="http://schemas.openxmlformats.org/officeDocument/2006/relationships" xmlns:w="http://schemas.openxmlformats.org/wordprocessingml/2006/main">
  <w:divs>
    <w:div w:id="29498979">
      <w:bodyDiv w:val="1"/>
      <w:marLeft w:val="0"/>
      <w:marRight w:val="0"/>
      <w:marTop w:val="0"/>
      <w:marBottom w:val="0"/>
      <w:divBdr>
        <w:top w:val="none" w:sz="0" w:space="0" w:color="auto"/>
        <w:left w:val="none" w:sz="0" w:space="0" w:color="auto"/>
        <w:bottom w:val="none" w:sz="0" w:space="0" w:color="auto"/>
        <w:right w:val="none" w:sz="0" w:space="0" w:color="auto"/>
      </w:divBdr>
    </w:div>
    <w:div w:id="44184105">
      <w:bodyDiv w:val="1"/>
      <w:marLeft w:val="0"/>
      <w:marRight w:val="0"/>
      <w:marTop w:val="0"/>
      <w:marBottom w:val="0"/>
      <w:divBdr>
        <w:top w:val="none" w:sz="0" w:space="0" w:color="auto"/>
        <w:left w:val="none" w:sz="0" w:space="0" w:color="auto"/>
        <w:bottom w:val="none" w:sz="0" w:space="0" w:color="auto"/>
        <w:right w:val="none" w:sz="0" w:space="0" w:color="auto"/>
      </w:divBdr>
    </w:div>
    <w:div w:id="64226706">
      <w:bodyDiv w:val="1"/>
      <w:marLeft w:val="0"/>
      <w:marRight w:val="0"/>
      <w:marTop w:val="0"/>
      <w:marBottom w:val="0"/>
      <w:divBdr>
        <w:top w:val="none" w:sz="0" w:space="0" w:color="auto"/>
        <w:left w:val="none" w:sz="0" w:space="0" w:color="auto"/>
        <w:bottom w:val="none" w:sz="0" w:space="0" w:color="auto"/>
        <w:right w:val="none" w:sz="0" w:space="0" w:color="auto"/>
      </w:divBdr>
    </w:div>
    <w:div w:id="103621431">
      <w:bodyDiv w:val="1"/>
      <w:marLeft w:val="0"/>
      <w:marRight w:val="0"/>
      <w:marTop w:val="0"/>
      <w:marBottom w:val="0"/>
      <w:divBdr>
        <w:top w:val="none" w:sz="0" w:space="0" w:color="auto"/>
        <w:left w:val="none" w:sz="0" w:space="0" w:color="auto"/>
        <w:bottom w:val="none" w:sz="0" w:space="0" w:color="auto"/>
        <w:right w:val="none" w:sz="0" w:space="0" w:color="auto"/>
      </w:divBdr>
    </w:div>
    <w:div w:id="387729631">
      <w:bodyDiv w:val="1"/>
      <w:marLeft w:val="0"/>
      <w:marRight w:val="0"/>
      <w:marTop w:val="0"/>
      <w:marBottom w:val="0"/>
      <w:divBdr>
        <w:top w:val="none" w:sz="0" w:space="0" w:color="auto"/>
        <w:left w:val="none" w:sz="0" w:space="0" w:color="auto"/>
        <w:bottom w:val="none" w:sz="0" w:space="0" w:color="auto"/>
        <w:right w:val="none" w:sz="0" w:space="0" w:color="auto"/>
      </w:divBdr>
    </w:div>
    <w:div w:id="388187490">
      <w:bodyDiv w:val="1"/>
      <w:marLeft w:val="0"/>
      <w:marRight w:val="0"/>
      <w:marTop w:val="0"/>
      <w:marBottom w:val="0"/>
      <w:divBdr>
        <w:top w:val="none" w:sz="0" w:space="0" w:color="auto"/>
        <w:left w:val="none" w:sz="0" w:space="0" w:color="auto"/>
        <w:bottom w:val="none" w:sz="0" w:space="0" w:color="auto"/>
        <w:right w:val="none" w:sz="0" w:space="0" w:color="auto"/>
      </w:divBdr>
    </w:div>
    <w:div w:id="657543067">
      <w:bodyDiv w:val="1"/>
      <w:marLeft w:val="0"/>
      <w:marRight w:val="0"/>
      <w:marTop w:val="0"/>
      <w:marBottom w:val="0"/>
      <w:divBdr>
        <w:top w:val="none" w:sz="0" w:space="0" w:color="auto"/>
        <w:left w:val="none" w:sz="0" w:space="0" w:color="auto"/>
        <w:bottom w:val="none" w:sz="0" w:space="0" w:color="auto"/>
        <w:right w:val="none" w:sz="0" w:space="0" w:color="auto"/>
      </w:divBdr>
    </w:div>
    <w:div w:id="690299368">
      <w:bodyDiv w:val="1"/>
      <w:marLeft w:val="0"/>
      <w:marRight w:val="0"/>
      <w:marTop w:val="0"/>
      <w:marBottom w:val="0"/>
      <w:divBdr>
        <w:top w:val="none" w:sz="0" w:space="0" w:color="auto"/>
        <w:left w:val="none" w:sz="0" w:space="0" w:color="auto"/>
        <w:bottom w:val="none" w:sz="0" w:space="0" w:color="auto"/>
        <w:right w:val="none" w:sz="0" w:space="0" w:color="auto"/>
      </w:divBdr>
    </w:div>
    <w:div w:id="776946941">
      <w:bodyDiv w:val="1"/>
      <w:marLeft w:val="0"/>
      <w:marRight w:val="0"/>
      <w:marTop w:val="0"/>
      <w:marBottom w:val="0"/>
      <w:divBdr>
        <w:top w:val="none" w:sz="0" w:space="0" w:color="auto"/>
        <w:left w:val="none" w:sz="0" w:space="0" w:color="auto"/>
        <w:bottom w:val="none" w:sz="0" w:space="0" w:color="auto"/>
        <w:right w:val="none" w:sz="0" w:space="0" w:color="auto"/>
      </w:divBdr>
    </w:div>
    <w:div w:id="908805516">
      <w:bodyDiv w:val="1"/>
      <w:marLeft w:val="0"/>
      <w:marRight w:val="0"/>
      <w:marTop w:val="0"/>
      <w:marBottom w:val="0"/>
      <w:divBdr>
        <w:top w:val="none" w:sz="0" w:space="0" w:color="auto"/>
        <w:left w:val="none" w:sz="0" w:space="0" w:color="auto"/>
        <w:bottom w:val="none" w:sz="0" w:space="0" w:color="auto"/>
        <w:right w:val="none" w:sz="0" w:space="0" w:color="auto"/>
      </w:divBdr>
    </w:div>
    <w:div w:id="918907726">
      <w:bodyDiv w:val="1"/>
      <w:marLeft w:val="0"/>
      <w:marRight w:val="0"/>
      <w:marTop w:val="0"/>
      <w:marBottom w:val="0"/>
      <w:divBdr>
        <w:top w:val="none" w:sz="0" w:space="0" w:color="auto"/>
        <w:left w:val="none" w:sz="0" w:space="0" w:color="auto"/>
        <w:bottom w:val="none" w:sz="0" w:space="0" w:color="auto"/>
        <w:right w:val="none" w:sz="0" w:space="0" w:color="auto"/>
      </w:divBdr>
    </w:div>
    <w:div w:id="1004363839">
      <w:bodyDiv w:val="1"/>
      <w:marLeft w:val="0"/>
      <w:marRight w:val="0"/>
      <w:marTop w:val="0"/>
      <w:marBottom w:val="0"/>
      <w:divBdr>
        <w:top w:val="none" w:sz="0" w:space="0" w:color="auto"/>
        <w:left w:val="none" w:sz="0" w:space="0" w:color="auto"/>
        <w:bottom w:val="none" w:sz="0" w:space="0" w:color="auto"/>
        <w:right w:val="none" w:sz="0" w:space="0" w:color="auto"/>
      </w:divBdr>
    </w:div>
    <w:div w:id="1067723074">
      <w:bodyDiv w:val="1"/>
      <w:marLeft w:val="0"/>
      <w:marRight w:val="0"/>
      <w:marTop w:val="0"/>
      <w:marBottom w:val="0"/>
      <w:divBdr>
        <w:top w:val="none" w:sz="0" w:space="0" w:color="auto"/>
        <w:left w:val="none" w:sz="0" w:space="0" w:color="auto"/>
        <w:bottom w:val="none" w:sz="0" w:space="0" w:color="auto"/>
        <w:right w:val="none" w:sz="0" w:space="0" w:color="auto"/>
      </w:divBdr>
    </w:div>
    <w:div w:id="1121652006">
      <w:bodyDiv w:val="1"/>
      <w:marLeft w:val="0"/>
      <w:marRight w:val="0"/>
      <w:marTop w:val="0"/>
      <w:marBottom w:val="0"/>
      <w:divBdr>
        <w:top w:val="none" w:sz="0" w:space="0" w:color="auto"/>
        <w:left w:val="none" w:sz="0" w:space="0" w:color="auto"/>
        <w:bottom w:val="none" w:sz="0" w:space="0" w:color="auto"/>
        <w:right w:val="none" w:sz="0" w:space="0" w:color="auto"/>
      </w:divBdr>
    </w:div>
    <w:div w:id="1122580239">
      <w:bodyDiv w:val="1"/>
      <w:marLeft w:val="0"/>
      <w:marRight w:val="0"/>
      <w:marTop w:val="0"/>
      <w:marBottom w:val="0"/>
      <w:divBdr>
        <w:top w:val="none" w:sz="0" w:space="0" w:color="auto"/>
        <w:left w:val="none" w:sz="0" w:space="0" w:color="auto"/>
        <w:bottom w:val="none" w:sz="0" w:space="0" w:color="auto"/>
        <w:right w:val="none" w:sz="0" w:space="0" w:color="auto"/>
      </w:divBdr>
    </w:div>
    <w:div w:id="1139572613">
      <w:bodyDiv w:val="1"/>
      <w:marLeft w:val="0"/>
      <w:marRight w:val="0"/>
      <w:marTop w:val="0"/>
      <w:marBottom w:val="0"/>
      <w:divBdr>
        <w:top w:val="none" w:sz="0" w:space="0" w:color="auto"/>
        <w:left w:val="none" w:sz="0" w:space="0" w:color="auto"/>
        <w:bottom w:val="none" w:sz="0" w:space="0" w:color="auto"/>
        <w:right w:val="none" w:sz="0" w:space="0" w:color="auto"/>
      </w:divBdr>
    </w:div>
    <w:div w:id="1210259601">
      <w:bodyDiv w:val="1"/>
      <w:marLeft w:val="0"/>
      <w:marRight w:val="0"/>
      <w:marTop w:val="0"/>
      <w:marBottom w:val="0"/>
      <w:divBdr>
        <w:top w:val="none" w:sz="0" w:space="0" w:color="auto"/>
        <w:left w:val="none" w:sz="0" w:space="0" w:color="auto"/>
        <w:bottom w:val="none" w:sz="0" w:space="0" w:color="auto"/>
        <w:right w:val="none" w:sz="0" w:space="0" w:color="auto"/>
      </w:divBdr>
    </w:div>
    <w:div w:id="1291017818">
      <w:bodyDiv w:val="1"/>
      <w:marLeft w:val="0"/>
      <w:marRight w:val="0"/>
      <w:marTop w:val="0"/>
      <w:marBottom w:val="0"/>
      <w:divBdr>
        <w:top w:val="none" w:sz="0" w:space="0" w:color="auto"/>
        <w:left w:val="none" w:sz="0" w:space="0" w:color="auto"/>
        <w:bottom w:val="none" w:sz="0" w:space="0" w:color="auto"/>
        <w:right w:val="none" w:sz="0" w:space="0" w:color="auto"/>
      </w:divBdr>
    </w:div>
    <w:div w:id="1296565762">
      <w:bodyDiv w:val="1"/>
      <w:marLeft w:val="0"/>
      <w:marRight w:val="0"/>
      <w:marTop w:val="0"/>
      <w:marBottom w:val="0"/>
      <w:divBdr>
        <w:top w:val="none" w:sz="0" w:space="0" w:color="auto"/>
        <w:left w:val="none" w:sz="0" w:space="0" w:color="auto"/>
        <w:bottom w:val="none" w:sz="0" w:space="0" w:color="auto"/>
        <w:right w:val="none" w:sz="0" w:space="0" w:color="auto"/>
      </w:divBdr>
    </w:div>
    <w:div w:id="1320157239">
      <w:bodyDiv w:val="1"/>
      <w:marLeft w:val="0"/>
      <w:marRight w:val="0"/>
      <w:marTop w:val="0"/>
      <w:marBottom w:val="0"/>
      <w:divBdr>
        <w:top w:val="none" w:sz="0" w:space="0" w:color="auto"/>
        <w:left w:val="none" w:sz="0" w:space="0" w:color="auto"/>
        <w:bottom w:val="none" w:sz="0" w:space="0" w:color="auto"/>
        <w:right w:val="none" w:sz="0" w:space="0" w:color="auto"/>
      </w:divBdr>
    </w:div>
    <w:div w:id="1332099997">
      <w:bodyDiv w:val="1"/>
      <w:marLeft w:val="0"/>
      <w:marRight w:val="0"/>
      <w:marTop w:val="0"/>
      <w:marBottom w:val="0"/>
      <w:divBdr>
        <w:top w:val="none" w:sz="0" w:space="0" w:color="auto"/>
        <w:left w:val="none" w:sz="0" w:space="0" w:color="auto"/>
        <w:bottom w:val="none" w:sz="0" w:space="0" w:color="auto"/>
        <w:right w:val="none" w:sz="0" w:space="0" w:color="auto"/>
      </w:divBdr>
    </w:div>
    <w:div w:id="1338270021">
      <w:bodyDiv w:val="1"/>
      <w:marLeft w:val="0"/>
      <w:marRight w:val="0"/>
      <w:marTop w:val="0"/>
      <w:marBottom w:val="0"/>
      <w:divBdr>
        <w:top w:val="none" w:sz="0" w:space="0" w:color="auto"/>
        <w:left w:val="none" w:sz="0" w:space="0" w:color="auto"/>
        <w:bottom w:val="none" w:sz="0" w:space="0" w:color="auto"/>
        <w:right w:val="none" w:sz="0" w:space="0" w:color="auto"/>
      </w:divBdr>
    </w:div>
    <w:div w:id="1417287009">
      <w:bodyDiv w:val="1"/>
      <w:marLeft w:val="0"/>
      <w:marRight w:val="0"/>
      <w:marTop w:val="0"/>
      <w:marBottom w:val="0"/>
      <w:divBdr>
        <w:top w:val="none" w:sz="0" w:space="0" w:color="auto"/>
        <w:left w:val="none" w:sz="0" w:space="0" w:color="auto"/>
        <w:bottom w:val="none" w:sz="0" w:space="0" w:color="auto"/>
        <w:right w:val="none" w:sz="0" w:space="0" w:color="auto"/>
      </w:divBdr>
    </w:div>
    <w:div w:id="1463814811">
      <w:bodyDiv w:val="1"/>
      <w:marLeft w:val="0"/>
      <w:marRight w:val="0"/>
      <w:marTop w:val="0"/>
      <w:marBottom w:val="0"/>
      <w:divBdr>
        <w:top w:val="none" w:sz="0" w:space="0" w:color="auto"/>
        <w:left w:val="none" w:sz="0" w:space="0" w:color="auto"/>
        <w:bottom w:val="none" w:sz="0" w:space="0" w:color="auto"/>
        <w:right w:val="none" w:sz="0" w:space="0" w:color="auto"/>
      </w:divBdr>
    </w:div>
    <w:div w:id="1491753360">
      <w:bodyDiv w:val="1"/>
      <w:marLeft w:val="0"/>
      <w:marRight w:val="0"/>
      <w:marTop w:val="0"/>
      <w:marBottom w:val="0"/>
      <w:divBdr>
        <w:top w:val="none" w:sz="0" w:space="0" w:color="auto"/>
        <w:left w:val="none" w:sz="0" w:space="0" w:color="auto"/>
        <w:bottom w:val="none" w:sz="0" w:space="0" w:color="auto"/>
        <w:right w:val="none" w:sz="0" w:space="0" w:color="auto"/>
      </w:divBdr>
    </w:div>
    <w:div w:id="1495994547">
      <w:bodyDiv w:val="1"/>
      <w:marLeft w:val="0"/>
      <w:marRight w:val="0"/>
      <w:marTop w:val="0"/>
      <w:marBottom w:val="0"/>
      <w:divBdr>
        <w:top w:val="none" w:sz="0" w:space="0" w:color="auto"/>
        <w:left w:val="none" w:sz="0" w:space="0" w:color="auto"/>
        <w:bottom w:val="none" w:sz="0" w:space="0" w:color="auto"/>
        <w:right w:val="none" w:sz="0" w:space="0" w:color="auto"/>
      </w:divBdr>
    </w:div>
    <w:div w:id="1550454943">
      <w:bodyDiv w:val="1"/>
      <w:marLeft w:val="0"/>
      <w:marRight w:val="0"/>
      <w:marTop w:val="0"/>
      <w:marBottom w:val="0"/>
      <w:divBdr>
        <w:top w:val="none" w:sz="0" w:space="0" w:color="auto"/>
        <w:left w:val="none" w:sz="0" w:space="0" w:color="auto"/>
        <w:bottom w:val="none" w:sz="0" w:space="0" w:color="auto"/>
        <w:right w:val="none" w:sz="0" w:space="0" w:color="auto"/>
      </w:divBdr>
    </w:div>
    <w:div w:id="1566794984">
      <w:bodyDiv w:val="1"/>
      <w:marLeft w:val="0"/>
      <w:marRight w:val="0"/>
      <w:marTop w:val="0"/>
      <w:marBottom w:val="0"/>
      <w:divBdr>
        <w:top w:val="none" w:sz="0" w:space="0" w:color="auto"/>
        <w:left w:val="none" w:sz="0" w:space="0" w:color="auto"/>
        <w:bottom w:val="none" w:sz="0" w:space="0" w:color="auto"/>
        <w:right w:val="none" w:sz="0" w:space="0" w:color="auto"/>
      </w:divBdr>
    </w:div>
    <w:div w:id="1673095727">
      <w:bodyDiv w:val="1"/>
      <w:marLeft w:val="0"/>
      <w:marRight w:val="0"/>
      <w:marTop w:val="0"/>
      <w:marBottom w:val="0"/>
      <w:divBdr>
        <w:top w:val="none" w:sz="0" w:space="0" w:color="auto"/>
        <w:left w:val="none" w:sz="0" w:space="0" w:color="auto"/>
        <w:bottom w:val="none" w:sz="0" w:space="0" w:color="auto"/>
        <w:right w:val="none" w:sz="0" w:space="0" w:color="auto"/>
      </w:divBdr>
    </w:div>
    <w:div w:id="1689256759">
      <w:bodyDiv w:val="1"/>
      <w:marLeft w:val="0"/>
      <w:marRight w:val="0"/>
      <w:marTop w:val="0"/>
      <w:marBottom w:val="0"/>
      <w:divBdr>
        <w:top w:val="none" w:sz="0" w:space="0" w:color="auto"/>
        <w:left w:val="none" w:sz="0" w:space="0" w:color="auto"/>
        <w:bottom w:val="none" w:sz="0" w:space="0" w:color="auto"/>
        <w:right w:val="none" w:sz="0" w:space="0" w:color="auto"/>
      </w:divBdr>
    </w:div>
    <w:div w:id="1763070296">
      <w:bodyDiv w:val="1"/>
      <w:marLeft w:val="0"/>
      <w:marRight w:val="0"/>
      <w:marTop w:val="0"/>
      <w:marBottom w:val="0"/>
      <w:divBdr>
        <w:top w:val="none" w:sz="0" w:space="0" w:color="auto"/>
        <w:left w:val="none" w:sz="0" w:space="0" w:color="auto"/>
        <w:bottom w:val="none" w:sz="0" w:space="0" w:color="auto"/>
        <w:right w:val="none" w:sz="0" w:space="0" w:color="auto"/>
      </w:divBdr>
    </w:div>
    <w:div w:id="1941909141">
      <w:bodyDiv w:val="1"/>
      <w:marLeft w:val="0"/>
      <w:marRight w:val="0"/>
      <w:marTop w:val="0"/>
      <w:marBottom w:val="0"/>
      <w:divBdr>
        <w:top w:val="none" w:sz="0" w:space="0" w:color="auto"/>
        <w:left w:val="none" w:sz="0" w:space="0" w:color="auto"/>
        <w:bottom w:val="none" w:sz="0" w:space="0" w:color="auto"/>
        <w:right w:val="none" w:sz="0" w:space="0" w:color="auto"/>
      </w:divBdr>
    </w:div>
    <w:div w:id="1994719281">
      <w:bodyDiv w:val="1"/>
      <w:marLeft w:val="0"/>
      <w:marRight w:val="0"/>
      <w:marTop w:val="0"/>
      <w:marBottom w:val="0"/>
      <w:divBdr>
        <w:top w:val="none" w:sz="0" w:space="0" w:color="auto"/>
        <w:left w:val="none" w:sz="0" w:space="0" w:color="auto"/>
        <w:bottom w:val="none" w:sz="0" w:space="0" w:color="auto"/>
        <w:right w:val="none" w:sz="0" w:space="0" w:color="auto"/>
      </w:divBdr>
    </w:div>
    <w:div w:id="200929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8D631EBB63D98EB4AA7F29A7403FA0EFD7399E0BB20367553AE20E27C21EBC99033BC9D8BED9ADG9r6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35sokolskij.gosuslugi.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consultant.ru/document/cons_doc_LAW_311791/72053cabd4b470415fad955aa063ccc46db0bb06/" TargetMode="External"/><Relationship Id="rId4" Type="http://schemas.openxmlformats.org/officeDocument/2006/relationships/webSettings" Target="webSettings.xml"/><Relationship Id="rId9" Type="http://schemas.openxmlformats.org/officeDocument/2006/relationships/hyperlink" Target="https://login.consultant.ru/link/?rnd=D7C74594C1694BD9BE5718E4883734C5&amp;req=query&amp;REFDOC=342034&amp;REFBASE=LAW&amp;REFPAGE=0&amp;REFTYPE=CDLT_CHILDLESS_CONTENTS_ITEM_MAIN_BACKREFS_P&amp;ts=1653715917863297016&amp;mode=backrefs&amp;REFDST=100345&amp;date=10.06.2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467</TotalTime>
  <Pages>1</Pages>
  <Words>12073</Words>
  <Characters>68820</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80732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KulykNV</dc:creator>
  <cp:lastModifiedBy>Admin</cp:lastModifiedBy>
  <cp:revision>29</cp:revision>
  <cp:lastPrinted>2023-04-11T11:35:00Z</cp:lastPrinted>
  <dcterms:created xsi:type="dcterms:W3CDTF">2023-02-06T09:37:00Z</dcterms:created>
  <dcterms:modified xsi:type="dcterms:W3CDTF">2023-05-25T08:50:00Z</dcterms:modified>
</cp:coreProperties>
</file>